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8A6" w:rsidRPr="00CF6A57" w:rsidRDefault="00BC08A6" w:rsidP="00BC08A6">
      <w:pPr>
        <w:rPr>
          <w:rFonts w:ascii="Arial" w:hAnsi="Arial" w:cs="Arial"/>
          <w:b/>
          <w:sz w:val="32"/>
        </w:rPr>
      </w:pPr>
      <w:bookmarkStart w:id="0" w:name="_GoBack"/>
      <w:bookmarkEnd w:id="0"/>
      <w:r w:rsidRPr="00CF6A57">
        <w:rPr>
          <w:rFonts w:ascii="Arial" w:hAnsi="Arial" w:cs="Arial"/>
          <w:b/>
          <w:sz w:val="32"/>
        </w:rPr>
        <w:t xml:space="preserve">Hazardous Substances Series </w:t>
      </w:r>
    </w:p>
    <w:p w:rsidR="00BC08A6" w:rsidRPr="00CF6A57" w:rsidRDefault="00BC08A6" w:rsidP="00BC08A6">
      <w:pPr>
        <w:rPr>
          <w:rFonts w:ascii="Arial" w:hAnsi="Arial" w:cs="Arial"/>
          <w:b/>
        </w:rPr>
      </w:pPr>
      <w:r w:rsidRPr="00CF6A57">
        <w:rPr>
          <w:rFonts w:ascii="Arial" w:hAnsi="Arial" w:cs="Arial"/>
          <w:b/>
        </w:rPr>
        <w:t>------------------------------------------------------------------------------------------------------------------------------------------------</w:t>
      </w:r>
    </w:p>
    <w:p w:rsidR="00BC08A6" w:rsidRPr="00CF6A57" w:rsidRDefault="00BC08A6" w:rsidP="00BC08A6">
      <w:pPr>
        <w:jc w:val="center"/>
        <w:rPr>
          <w:rFonts w:ascii="Arial" w:hAnsi="Arial" w:cs="Arial"/>
          <w:b/>
        </w:rPr>
      </w:pPr>
    </w:p>
    <w:p w:rsidR="00BC08A6" w:rsidRPr="00CF6A57" w:rsidRDefault="00BC08A6" w:rsidP="00BC08A6">
      <w:pPr>
        <w:pStyle w:val="Normalenkel"/>
        <w:rPr>
          <w:rFonts w:ascii="Arial" w:hAnsi="Arial" w:cs="Arial"/>
          <w:lang w:val="en-GB"/>
        </w:rPr>
      </w:pPr>
    </w:p>
    <w:p w:rsidR="00BC08A6" w:rsidRPr="00CF6A57" w:rsidRDefault="00BC08A6" w:rsidP="00BC08A6">
      <w:pPr>
        <w:pStyle w:val="Normalenkel"/>
        <w:rPr>
          <w:rFonts w:ascii="Arial" w:hAnsi="Arial" w:cs="Arial"/>
          <w:lang w:val="en-GB"/>
        </w:rPr>
      </w:pPr>
    </w:p>
    <w:p w:rsidR="006B06AE" w:rsidRPr="00CF6A57" w:rsidRDefault="00BC08A6" w:rsidP="00BC08A6">
      <w:pPr>
        <w:jc w:val="center"/>
        <w:rPr>
          <w:rFonts w:ascii="Arial" w:hAnsi="Arial" w:cs="Arial"/>
          <w:b/>
          <w:sz w:val="48"/>
          <w:szCs w:val="48"/>
        </w:rPr>
      </w:pPr>
      <w:r w:rsidRPr="00CF6A57">
        <w:rPr>
          <w:rFonts w:ascii="Arial" w:hAnsi="Arial" w:cs="Arial"/>
          <w:b/>
          <w:sz w:val="48"/>
          <w:szCs w:val="48"/>
        </w:rPr>
        <w:t>Overview Assessment</w:t>
      </w:r>
      <w:r w:rsidR="006B06AE" w:rsidRPr="00CF6A57">
        <w:rPr>
          <w:rFonts w:ascii="Arial" w:hAnsi="Arial" w:cs="Arial"/>
          <w:b/>
          <w:sz w:val="48"/>
          <w:szCs w:val="48"/>
        </w:rPr>
        <w:t>:</w:t>
      </w:r>
    </w:p>
    <w:p w:rsidR="006B06AE" w:rsidRPr="00CF6A57" w:rsidRDefault="006B06AE" w:rsidP="00BC08A6">
      <w:pPr>
        <w:jc w:val="center"/>
        <w:rPr>
          <w:rFonts w:ascii="Arial" w:hAnsi="Arial" w:cs="Arial"/>
          <w:b/>
          <w:sz w:val="48"/>
          <w:szCs w:val="48"/>
        </w:rPr>
      </w:pPr>
    </w:p>
    <w:p w:rsidR="00BC08A6" w:rsidRPr="00CF6A57" w:rsidRDefault="00BC08A6" w:rsidP="00BC08A6">
      <w:pPr>
        <w:jc w:val="center"/>
        <w:rPr>
          <w:rFonts w:ascii="Arial" w:hAnsi="Arial" w:cs="Arial"/>
          <w:b/>
          <w:sz w:val="48"/>
          <w:szCs w:val="48"/>
        </w:rPr>
      </w:pPr>
      <w:r w:rsidRPr="00CF6A57">
        <w:rPr>
          <w:rFonts w:ascii="Arial" w:hAnsi="Arial" w:cs="Arial"/>
          <w:b/>
          <w:sz w:val="48"/>
          <w:szCs w:val="48"/>
        </w:rPr>
        <w:t>Implementation of</w:t>
      </w:r>
    </w:p>
    <w:p w:rsidR="00BC08A6" w:rsidRPr="00CF6A57" w:rsidRDefault="00BC08A6" w:rsidP="00BC08A6">
      <w:pPr>
        <w:jc w:val="center"/>
        <w:rPr>
          <w:rFonts w:ascii="Arial" w:hAnsi="Arial" w:cs="Arial"/>
          <w:b/>
          <w:sz w:val="48"/>
          <w:szCs w:val="48"/>
        </w:rPr>
      </w:pPr>
      <w:r w:rsidRPr="00CF6A57">
        <w:rPr>
          <w:rFonts w:ascii="Arial" w:hAnsi="Arial" w:cs="Arial"/>
          <w:b/>
          <w:sz w:val="48"/>
          <w:szCs w:val="48"/>
        </w:rPr>
        <w:t>PARCOM Decision 95/1 on Short Chained Chlorinated Paraffin</w:t>
      </w: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BC08A6" w:rsidP="00BC08A6">
      <w:pPr>
        <w:jc w:val="center"/>
        <w:rPr>
          <w:rFonts w:ascii="Arial" w:hAnsi="Arial" w:cs="Arial"/>
          <w:b/>
          <w:sz w:val="28"/>
        </w:rPr>
      </w:pPr>
    </w:p>
    <w:p w:rsidR="00BC08A6" w:rsidRPr="00CF6A57" w:rsidRDefault="00F37A54" w:rsidP="00BC08A6">
      <w:pPr>
        <w:jc w:val="center"/>
        <w:rPr>
          <w:rFonts w:ascii="Arial" w:hAnsi="Arial" w:cs="Arial"/>
          <w:b/>
          <w:sz w:val="44"/>
        </w:rPr>
      </w:pPr>
      <w:r>
        <w:rPr>
          <w:rFonts w:ascii="Arial" w:hAnsi="Arial" w:cs="Arial"/>
          <w:b/>
          <w:noProof/>
          <w:lang w:val="en-GB" w:eastAsia="en-GB"/>
        </w:rPr>
        <w:drawing>
          <wp:inline distT="0" distB="0" distL="0" distR="0">
            <wp:extent cx="1209675" cy="1143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1143000"/>
                    </a:xfrm>
                    <a:prstGeom prst="rect">
                      <a:avLst/>
                    </a:prstGeom>
                    <a:noFill/>
                    <a:ln>
                      <a:noFill/>
                    </a:ln>
                  </pic:spPr>
                </pic:pic>
              </a:graphicData>
            </a:graphic>
          </wp:inline>
        </w:drawing>
      </w:r>
    </w:p>
    <w:p w:rsidR="00BC08A6" w:rsidRPr="00CF6A57" w:rsidRDefault="00BC08A6" w:rsidP="00BC08A6">
      <w:pPr>
        <w:jc w:val="center"/>
        <w:rPr>
          <w:rFonts w:ascii="Arial" w:hAnsi="Arial" w:cs="Arial"/>
          <w:spacing w:val="-20"/>
          <w:sz w:val="52"/>
        </w:rPr>
      </w:pPr>
      <w:r w:rsidRPr="00CF6A57">
        <w:rPr>
          <w:rFonts w:ascii="Arial" w:hAnsi="Arial" w:cs="Arial"/>
          <w:spacing w:val="-20"/>
          <w:sz w:val="52"/>
        </w:rPr>
        <w:t>OSPAR Commission</w:t>
      </w:r>
    </w:p>
    <w:p w:rsidR="00BC08A6" w:rsidRPr="00CF6A57" w:rsidRDefault="00BC08A6" w:rsidP="00BC08A6">
      <w:pPr>
        <w:jc w:val="center"/>
        <w:rPr>
          <w:rFonts w:ascii="Arial" w:hAnsi="Arial" w:cs="Arial"/>
          <w:sz w:val="52"/>
        </w:rPr>
      </w:pPr>
      <w:r w:rsidRPr="00CF6A57">
        <w:rPr>
          <w:rFonts w:ascii="Arial" w:hAnsi="Arial" w:cs="Arial"/>
          <w:sz w:val="52"/>
        </w:rPr>
        <w:t>2006</w:t>
      </w:r>
    </w:p>
    <w:p w:rsidR="00BC08A6" w:rsidRPr="00CF6A57" w:rsidRDefault="00BC08A6" w:rsidP="00BC08A6">
      <w:pPr>
        <w:pStyle w:val="Heading2"/>
        <w:spacing w:before="0"/>
        <w:ind w:left="567" w:hanging="567"/>
        <w:sectPr w:rsidR="00BC08A6" w:rsidRPr="00CF6A57" w:rsidSect="00FA1164">
          <w:headerReference w:type="even" r:id="rId9"/>
          <w:footerReference w:type="even" r:id="rId10"/>
          <w:footnotePr>
            <w:pos w:val="beneathText"/>
            <w:numRestart w:val="eachPage"/>
          </w:footnotePr>
          <w:pgSz w:w="11913" w:h="16834" w:code="9"/>
          <w:pgMar w:top="1134" w:right="1134" w:bottom="1134" w:left="1134" w:header="567" w:footer="567" w:gutter="0"/>
          <w:pgNumType w:start="1"/>
          <w:cols w:space="720"/>
        </w:sectPr>
      </w:pPr>
    </w:p>
    <w:p w:rsidR="00BC08A6" w:rsidRPr="00CF6A57" w:rsidRDefault="00BC08A6" w:rsidP="005F3CD6">
      <w:pPr>
        <w:widowControl w:val="0"/>
        <w:ind w:right="-82"/>
        <w:jc w:val="both"/>
        <w:rPr>
          <w:rFonts w:ascii="Arial" w:hAnsi="Arial" w:cs="Arial"/>
        </w:rPr>
      </w:pPr>
      <w:r w:rsidRPr="00CF6A57">
        <w:rPr>
          <w:rFonts w:ascii="Arial" w:hAnsi="Arial" w:cs="Arial"/>
        </w:rPr>
        <w:lastRenderedPageBreak/>
        <w:t>The Convention for the Protection of the Marine Environment of the North-East Atlantic (the “OSPAR Convention”) was opened for signature at the Ministerial Meeting of the former Oslo and Paris Commissions in Paris on 22 September 1992. The Convention entered into force on 25 March 1998. It has been ratified by Belgium, Denmark, Finland, France, Germany, Iceland, Ireland, Luxembourg, Netherlands, Norway, Portugal, Sweden, Switzerland and the United Kingdom and approved by the European Community and Spain.</w:t>
      </w:r>
    </w:p>
    <w:p w:rsidR="00BC08A6" w:rsidRPr="00CF6A57" w:rsidRDefault="00BC08A6" w:rsidP="005F3CD6">
      <w:pPr>
        <w:widowControl w:val="0"/>
        <w:ind w:right="-82"/>
        <w:jc w:val="both"/>
        <w:rPr>
          <w:rFonts w:ascii="Arial" w:hAnsi="Arial" w:cs="Arial"/>
          <w:i/>
        </w:rPr>
      </w:pPr>
    </w:p>
    <w:p w:rsidR="00BC08A6" w:rsidRPr="00CF6A57" w:rsidRDefault="00BC08A6" w:rsidP="005F3CD6">
      <w:pPr>
        <w:widowControl w:val="0"/>
        <w:ind w:right="-82"/>
        <w:jc w:val="both"/>
        <w:rPr>
          <w:rFonts w:ascii="Arial" w:hAnsi="Arial" w:cs="Arial"/>
          <w:lang w:val="fr-FR"/>
        </w:rPr>
      </w:pPr>
      <w:r w:rsidRPr="00CF6A57">
        <w:rPr>
          <w:rFonts w:ascii="Arial" w:hAnsi="Arial" w:cs="Arial"/>
          <w:i/>
          <w:lang w:val="fr-FR"/>
        </w:rPr>
        <w:t>La Convention pour la protection du milieu marin de l'Atlantique du Nord-Est, dite Convention OSPAR, a été ouverte à la signature à la réunion ministérielle des anciennes Commissions d'Oslo et de Paris, à Paris le 22 septembre 1992. La Convention est entrée en vigueur le 25 mars 1998. La Convention a été ratifiée par l'Allemagne, la Belgique, le Danemark, la Finlande, la France, l’Irlande, l’Islande, le Luxembourg, la Norvège, les Pays</w:t>
      </w:r>
      <w:r w:rsidRPr="00CF6A57">
        <w:rPr>
          <w:rFonts w:ascii="Arial" w:hAnsi="Arial" w:cs="Arial"/>
          <w:i/>
          <w:lang w:val="fr-FR"/>
        </w:rPr>
        <w:noBreakHyphen/>
        <w:t>Bas, le Portugal, le Royaume</w:t>
      </w:r>
      <w:r w:rsidRPr="00CF6A57">
        <w:rPr>
          <w:rFonts w:ascii="Arial" w:hAnsi="Arial" w:cs="Arial"/>
          <w:i/>
          <w:lang w:val="fr-FR"/>
        </w:rPr>
        <w:noBreakHyphen/>
        <w:t>Uni de Grande Bretagne et d’Irlande du Nord, la Suède et la Suisse et approuvée par la Communauté européenne et l’Espagne.</w:t>
      </w: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ind w:right="-284"/>
        <w:rPr>
          <w:rFonts w:ascii="Arial" w:hAnsi="Arial" w:cs="Arial"/>
          <w:lang w:val="fr-FR"/>
        </w:rPr>
      </w:pPr>
    </w:p>
    <w:p w:rsidR="00BC08A6" w:rsidRPr="00CF6A57" w:rsidRDefault="00BC08A6" w:rsidP="00BC08A6">
      <w:pPr>
        <w:widowControl w:val="0"/>
        <w:tabs>
          <w:tab w:val="left" w:pos="540"/>
        </w:tabs>
        <w:ind w:right="-285"/>
        <w:rPr>
          <w:rFonts w:ascii="Arial" w:hAnsi="Arial" w:cs="Arial"/>
        </w:rPr>
      </w:pPr>
    </w:p>
    <w:p w:rsidR="00BC08A6" w:rsidRPr="00CF6A57" w:rsidRDefault="00BC08A6" w:rsidP="006B06AE">
      <w:pPr>
        <w:widowControl w:val="0"/>
        <w:tabs>
          <w:tab w:val="left" w:pos="540"/>
        </w:tabs>
        <w:ind w:right="-82"/>
        <w:jc w:val="both"/>
        <w:rPr>
          <w:rFonts w:ascii="Arial" w:hAnsi="Arial" w:cs="Arial"/>
        </w:rPr>
      </w:pPr>
      <w:r w:rsidRPr="00CF6A57">
        <w:rPr>
          <w:rFonts w:ascii="Arial" w:hAnsi="Arial" w:cs="Arial"/>
        </w:rPr>
        <w:t>©</w:t>
      </w:r>
      <w:r w:rsidRPr="00CF6A57">
        <w:rPr>
          <w:rFonts w:ascii="Arial" w:hAnsi="Arial" w:cs="Arial"/>
        </w:rPr>
        <w:tab/>
        <w:t>OSPAR Commission, 2006. Permission may be granted by the publishers for the report to be wholly or partly reproduced in publications provided that the source of the extract is clearly indicated.</w:t>
      </w:r>
    </w:p>
    <w:p w:rsidR="00BC08A6" w:rsidRPr="00CF6A57" w:rsidRDefault="00BC08A6" w:rsidP="006B06AE">
      <w:pPr>
        <w:widowControl w:val="0"/>
        <w:tabs>
          <w:tab w:val="left" w:pos="540"/>
        </w:tabs>
        <w:ind w:right="-82"/>
        <w:jc w:val="both"/>
        <w:rPr>
          <w:rFonts w:ascii="Arial" w:hAnsi="Arial" w:cs="Arial"/>
        </w:rPr>
      </w:pPr>
    </w:p>
    <w:p w:rsidR="00BC08A6" w:rsidRPr="00CF6A57" w:rsidRDefault="00BC08A6" w:rsidP="006B06AE">
      <w:pPr>
        <w:widowControl w:val="0"/>
        <w:tabs>
          <w:tab w:val="left" w:pos="540"/>
        </w:tabs>
        <w:ind w:right="-82"/>
        <w:jc w:val="both"/>
        <w:rPr>
          <w:rFonts w:ascii="Arial" w:hAnsi="Arial" w:cs="Arial"/>
          <w:lang w:val="fr-FR"/>
        </w:rPr>
      </w:pPr>
      <w:r w:rsidRPr="00CF6A57">
        <w:rPr>
          <w:rFonts w:ascii="Arial" w:hAnsi="Arial" w:cs="Arial"/>
          <w:lang w:val="fr-FR"/>
        </w:rPr>
        <w:t>©</w:t>
      </w:r>
      <w:r w:rsidRPr="00CF6A57">
        <w:rPr>
          <w:rFonts w:ascii="Arial" w:hAnsi="Arial" w:cs="Arial"/>
          <w:lang w:val="fr-FR"/>
        </w:rPr>
        <w:tab/>
      </w:r>
      <w:r w:rsidRPr="00CF6A57">
        <w:rPr>
          <w:rFonts w:ascii="Arial" w:hAnsi="Arial" w:cs="Arial"/>
          <w:i/>
          <w:lang w:val="fr-FR"/>
        </w:rPr>
        <w:t>Commission OSPAR, 2006. La reproduction de tout ou partie de ce rapport dans une publication peut être autorisée par l’Editeur, sous réserve que l’origine de l’extrait soit clairement mentionnée.</w:t>
      </w:r>
    </w:p>
    <w:p w:rsidR="00BC08A6" w:rsidRPr="00CF6A57" w:rsidRDefault="00BC08A6" w:rsidP="00BC08A6">
      <w:pPr>
        <w:widowControl w:val="0"/>
        <w:rPr>
          <w:rFonts w:ascii="Arial" w:hAnsi="Arial" w:cs="Arial"/>
          <w:lang w:val="fr-FR"/>
        </w:rPr>
      </w:pPr>
    </w:p>
    <w:p w:rsidR="00BC08A6" w:rsidRPr="00CF6A57" w:rsidRDefault="00BC08A6" w:rsidP="00BC08A6">
      <w:pPr>
        <w:widowControl w:val="0"/>
        <w:rPr>
          <w:rFonts w:ascii="Arial" w:hAnsi="Arial" w:cs="Arial"/>
        </w:rPr>
      </w:pPr>
      <w:r w:rsidRPr="00CF6A57">
        <w:rPr>
          <w:rFonts w:ascii="Arial" w:hAnsi="Arial" w:cs="Arial"/>
        </w:rPr>
        <w:t xml:space="preserve">ISBN 1-905859-07-4 </w:t>
      </w:r>
    </w:p>
    <w:p w:rsidR="00BC08A6" w:rsidRPr="00CF6A57" w:rsidRDefault="00BC08A6" w:rsidP="00BC08A6">
      <w:pPr>
        <w:widowControl w:val="0"/>
        <w:rPr>
          <w:rFonts w:ascii="Arial" w:hAnsi="Arial" w:cs="Arial"/>
          <w:b/>
        </w:rPr>
      </w:pPr>
      <w:r w:rsidRPr="00CF6A57">
        <w:rPr>
          <w:rFonts w:ascii="Arial" w:hAnsi="Arial" w:cs="Arial"/>
        </w:rPr>
        <w:t>ISBN 978-1-905859-07-8</w:t>
      </w:r>
    </w:p>
    <w:p w:rsidR="00BC08A6" w:rsidRPr="00CF6A57" w:rsidRDefault="00BC08A6" w:rsidP="00BC08A6">
      <w:pPr>
        <w:widowControl w:val="0"/>
        <w:rPr>
          <w:rFonts w:ascii="Arial" w:hAnsi="Arial" w:cs="Arial"/>
        </w:rPr>
      </w:pPr>
    </w:p>
    <w:p w:rsidR="00BC08A6" w:rsidRPr="00CF6A57" w:rsidRDefault="00BC08A6" w:rsidP="00BC08A6">
      <w:pPr>
        <w:widowControl w:val="0"/>
        <w:rPr>
          <w:rFonts w:ascii="Arial" w:hAnsi="Arial" w:cs="Arial"/>
        </w:rPr>
      </w:pPr>
      <w:r w:rsidRPr="00CF6A57">
        <w:rPr>
          <w:rFonts w:ascii="Arial" w:hAnsi="Arial" w:cs="Arial"/>
        </w:rPr>
        <w:t>Publication Number: 263/2006</w:t>
      </w:r>
    </w:p>
    <w:p w:rsidR="000532FA" w:rsidRPr="000532FA" w:rsidRDefault="000532FA" w:rsidP="000532FA">
      <w:pPr>
        <w:pStyle w:val="Heading1"/>
        <w:spacing w:before="60" w:after="0"/>
        <w:ind w:left="2161" w:hanging="539"/>
        <w:rPr>
          <w:noProof/>
          <w:sz w:val="20"/>
          <w:szCs w:val="20"/>
        </w:rPr>
      </w:pPr>
      <w:r>
        <w:rPr>
          <w:bCs w:val="0"/>
          <w:kern w:val="28"/>
          <w:sz w:val="28"/>
          <w:lang w:val="en-GB" w:eastAsia="de-DE"/>
        </w:rPr>
        <w:br w:type="page"/>
      </w:r>
      <w:r w:rsidRPr="000532FA">
        <w:rPr>
          <w:bCs w:val="0"/>
          <w:kern w:val="28"/>
          <w:sz w:val="20"/>
          <w:szCs w:val="20"/>
          <w:lang w:val="en-GB" w:eastAsia="de-DE"/>
        </w:rPr>
        <w:lastRenderedPageBreak/>
        <w:fldChar w:fldCharType="begin"/>
      </w:r>
      <w:r w:rsidRPr="000532FA">
        <w:rPr>
          <w:bCs w:val="0"/>
          <w:kern w:val="28"/>
          <w:sz w:val="20"/>
          <w:szCs w:val="20"/>
          <w:lang w:val="en-GB" w:eastAsia="de-DE"/>
        </w:rPr>
        <w:instrText xml:space="preserve"> TOC \o "1-2" \h \z \t "Heading 3" </w:instrText>
      </w:r>
      <w:r w:rsidRPr="000532FA">
        <w:rPr>
          <w:bCs w:val="0"/>
          <w:kern w:val="28"/>
          <w:sz w:val="20"/>
          <w:szCs w:val="20"/>
          <w:lang w:val="en-GB" w:eastAsia="de-DE"/>
        </w:rPr>
        <w:fldChar w:fldCharType="separate"/>
      </w:r>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15" w:history="1">
        <w:r w:rsidRPr="000532FA">
          <w:rPr>
            <w:rStyle w:val="Hyperlink"/>
            <w:rFonts w:ascii="Arial" w:hAnsi="Arial" w:cs="Arial"/>
            <w:noProof/>
            <w:kern w:val="28"/>
            <w:lang w:val="en-GB" w:eastAsia="de-DE"/>
          </w:rPr>
          <w:t>Executive Summary/</w:t>
        </w:r>
        <w:r w:rsidRPr="000532FA">
          <w:rPr>
            <w:rStyle w:val="Hyperlink"/>
            <w:rFonts w:ascii="Arial" w:hAnsi="Arial" w:cs="Arial"/>
            <w:i/>
            <w:noProof/>
            <w:kern w:val="28"/>
            <w:lang w:val="en-GB" w:eastAsia="de-DE"/>
          </w:rPr>
          <w:t>Récapitulatif</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_Toc145475015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4</w:t>
        </w:r>
        <w:r w:rsidRPr="000532FA">
          <w:rPr>
            <w:rFonts w:ascii="Arial" w:hAnsi="Arial" w:cs="Arial"/>
            <w:noProof/>
            <w:webHidden/>
          </w:rPr>
          <w:fldChar w:fldCharType="end"/>
        </w:r>
      </w:hyperlink>
    </w:p>
    <w:p w:rsidR="000532FA" w:rsidRPr="000532FA" w:rsidRDefault="000532FA" w:rsidP="000532FA">
      <w:pPr>
        <w:pStyle w:val="TOC1"/>
        <w:tabs>
          <w:tab w:val="left" w:pos="480"/>
          <w:tab w:val="right" w:leader="dot" w:pos="9628"/>
        </w:tabs>
        <w:spacing w:before="60"/>
        <w:ind w:left="2161" w:hanging="539"/>
        <w:rPr>
          <w:rFonts w:ascii="Arial" w:hAnsi="Arial" w:cs="Arial"/>
          <w:noProof/>
        </w:rPr>
      </w:pPr>
      <w:hyperlink w:anchor="_Toc145475016" w:history="1">
        <w:r w:rsidRPr="000532FA">
          <w:rPr>
            <w:rStyle w:val="Hyperlink"/>
            <w:rFonts w:ascii="Arial" w:hAnsi="Arial" w:cs="Arial"/>
            <w:noProof/>
            <w:kern w:val="28"/>
            <w:lang w:val="en-GB" w:eastAsia="de-DE"/>
          </w:rPr>
          <w:t>1.</w:t>
        </w:r>
        <w:r w:rsidRPr="000532FA">
          <w:rPr>
            <w:rFonts w:ascii="Arial" w:hAnsi="Arial" w:cs="Arial"/>
            <w:noProof/>
          </w:rPr>
          <w:tab/>
        </w:r>
        <w:r w:rsidRPr="000532FA">
          <w:rPr>
            <w:rStyle w:val="Hyperlink"/>
            <w:rFonts w:ascii="Arial" w:hAnsi="Arial" w:cs="Arial"/>
            <w:noProof/>
            <w:kern w:val="28"/>
            <w:lang w:val="en-GB" w:eastAsia="de-DE"/>
          </w:rPr>
          <w:t>Introduction</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_Toc145475016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4</w:t>
        </w:r>
        <w:r w:rsidRPr="000532FA">
          <w:rPr>
            <w:rFonts w:ascii="Arial" w:hAnsi="Arial" w:cs="Arial"/>
            <w:noProof/>
            <w:webHidden/>
          </w:rPr>
          <w:fldChar w:fldCharType="end"/>
        </w:r>
      </w:hyperlink>
    </w:p>
    <w:p w:rsidR="000532FA" w:rsidRPr="000532FA" w:rsidRDefault="000532FA" w:rsidP="000532FA">
      <w:pPr>
        <w:pStyle w:val="TOC2"/>
        <w:tabs>
          <w:tab w:val="left" w:pos="960"/>
          <w:tab w:val="right" w:leader="dot" w:pos="9628"/>
        </w:tabs>
        <w:spacing w:before="60"/>
        <w:ind w:left="2700" w:hanging="539"/>
        <w:rPr>
          <w:rFonts w:ascii="Arial" w:hAnsi="Arial" w:cs="Arial"/>
          <w:noProof/>
        </w:rPr>
      </w:pPr>
      <w:hyperlink w:anchor="_Toc145475017" w:history="1">
        <w:r w:rsidRPr="000532FA">
          <w:rPr>
            <w:rStyle w:val="Hyperlink"/>
            <w:rFonts w:ascii="Arial" w:hAnsi="Arial" w:cs="Arial"/>
            <w:noProof/>
            <w:lang w:val="en-GB" w:eastAsia="de-DE"/>
          </w:rPr>
          <w:t>1.1</w:t>
        </w:r>
        <w:r w:rsidRPr="000532FA">
          <w:rPr>
            <w:rFonts w:ascii="Arial" w:hAnsi="Arial" w:cs="Arial"/>
            <w:noProof/>
          </w:rPr>
          <w:tab/>
        </w:r>
        <w:r w:rsidRPr="000532FA">
          <w:rPr>
            <w:rStyle w:val="Hyperlink"/>
            <w:rFonts w:ascii="Arial" w:hAnsi="Arial" w:cs="Arial"/>
            <w:noProof/>
            <w:lang w:val="en-GB" w:eastAsia="de-DE"/>
          </w:rPr>
          <w:t>PARCOM Decision 95/1</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_Toc145475017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4</w:t>
        </w:r>
        <w:r w:rsidRPr="000532FA">
          <w:rPr>
            <w:rFonts w:ascii="Arial" w:hAnsi="Arial" w:cs="Arial"/>
            <w:noProof/>
            <w:webHidden/>
          </w:rPr>
          <w:fldChar w:fldCharType="end"/>
        </w:r>
      </w:hyperlink>
    </w:p>
    <w:p w:rsidR="000532FA" w:rsidRPr="000532FA" w:rsidRDefault="000532FA" w:rsidP="000532FA">
      <w:pPr>
        <w:pStyle w:val="TOC2"/>
        <w:tabs>
          <w:tab w:val="left" w:pos="960"/>
          <w:tab w:val="right" w:leader="dot" w:pos="9628"/>
        </w:tabs>
        <w:spacing w:before="60"/>
        <w:ind w:left="2700" w:hanging="539"/>
        <w:rPr>
          <w:rFonts w:ascii="Arial" w:hAnsi="Arial" w:cs="Arial"/>
          <w:noProof/>
        </w:rPr>
      </w:pPr>
      <w:hyperlink w:anchor="_Toc145475018" w:history="1">
        <w:r w:rsidRPr="000532FA">
          <w:rPr>
            <w:rStyle w:val="Hyperlink"/>
            <w:rFonts w:ascii="Arial" w:hAnsi="Arial" w:cs="Arial"/>
            <w:noProof/>
            <w:lang w:val="en-GB" w:eastAsia="de-DE"/>
          </w:rPr>
          <w:t>1.2</w:t>
        </w:r>
        <w:r w:rsidRPr="000532FA">
          <w:rPr>
            <w:rFonts w:ascii="Arial" w:hAnsi="Arial" w:cs="Arial"/>
            <w:noProof/>
          </w:rPr>
          <w:tab/>
        </w:r>
        <w:r w:rsidRPr="000532FA">
          <w:rPr>
            <w:rStyle w:val="Hyperlink"/>
            <w:rFonts w:ascii="Arial" w:hAnsi="Arial" w:cs="Arial"/>
            <w:noProof/>
            <w:lang w:val="en-GB" w:eastAsia="de-DE"/>
          </w:rPr>
          <w:t>EC legislation</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_Toc145475018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4</w:t>
        </w:r>
        <w:r w:rsidRPr="000532FA">
          <w:rPr>
            <w:rFonts w:ascii="Arial" w:hAnsi="Arial" w:cs="Arial"/>
            <w:noProof/>
            <w:webHidden/>
          </w:rPr>
          <w:fldChar w:fldCharType="end"/>
        </w:r>
      </w:hyperlink>
    </w:p>
    <w:p w:rsidR="000532FA" w:rsidRPr="000532FA" w:rsidRDefault="000532FA" w:rsidP="000532FA">
      <w:pPr>
        <w:pStyle w:val="TOC2"/>
        <w:tabs>
          <w:tab w:val="left" w:pos="960"/>
          <w:tab w:val="right" w:leader="dot" w:pos="9628"/>
        </w:tabs>
        <w:spacing w:before="60"/>
        <w:ind w:left="2700" w:hanging="539"/>
        <w:rPr>
          <w:rFonts w:ascii="Arial" w:hAnsi="Arial" w:cs="Arial"/>
          <w:noProof/>
        </w:rPr>
      </w:pPr>
      <w:hyperlink w:anchor="_Toc145475019" w:history="1">
        <w:r w:rsidRPr="000532FA">
          <w:rPr>
            <w:rStyle w:val="Hyperlink"/>
            <w:rFonts w:ascii="Arial" w:hAnsi="Arial" w:cs="Arial"/>
            <w:noProof/>
            <w:lang w:val="en-GB" w:eastAsia="de-DE"/>
          </w:rPr>
          <w:t>1.3</w:t>
        </w:r>
        <w:r w:rsidRPr="000532FA">
          <w:rPr>
            <w:rFonts w:ascii="Arial" w:hAnsi="Arial" w:cs="Arial"/>
            <w:noProof/>
          </w:rPr>
          <w:tab/>
        </w:r>
        <w:r w:rsidRPr="000532FA">
          <w:rPr>
            <w:rStyle w:val="Hyperlink"/>
            <w:rFonts w:ascii="Arial" w:hAnsi="Arial" w:cs="Arial"/>
            <w:noProof/>
            <w:lang w:val="en-GB" w:eastAsia="de-DE"/>
          </w:rPr>
          <w:t>Implementation reporting</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_Toc145475019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4</w:t>
        </w:r>
        <w:r w:rsidRPr="000532FA">
          <w:rPr>
            <w:rFonts w:ascii="Arial" w:hAnsi="Arial" w:cs="Arial"/>
            <w:noProof/>
            <w:webHidden/>
          </w:rPr>
          <w:fldChar w:fldCharType="end"/>
        </w:r>
      </w:hyperlink>
    </w:p>
    <w:p w:rsidR="000532FA" w:rsidRPr="000532FA" w:rsidRDefault="00F37A54" w:rsidP="000532FA">
      <w:pPr>
        <w:pStyle w:val="TOC3"/>
        <w:tabs>
          <w:tab w:val="left" w:pos="1440"/>
          <w:tab w:val="right" w:leader="dot" w:pos="9628"/>
        </w:tabs>
        <w:spacing w:before="60"/>
        <w:ind w:left="3240" w:hanging="539"/>
        <w:rPr>
          <w:rFonts w:ascii="Arial" w:hAnsi="Arial" w:cs="Arial"/>
          <w:noProof/>
        </w:rPr>
      </w:pPr>
      <w:r>
        <w:rPr>
          <w:rFonts w:ascii="Arial" w:hAnsi="Arial" w:cs="Arial"/>
          <w:noProof/>
          <w:color w:val="0000FF"/>
          <w:u w:val="single"/>
          <w:lang w:val="en-GB" w:eastAsia="en-GB"/>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110490</wp:posOffset>
                </wp:positionV>
                <wp:extent cx="685800" cy="16827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168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32FA" w:rsidRDefault="000532FA" w:rsidP="000532FA">
                            <w:pPr>
                              <w:rPr>
                                <w:b/>
                                <w:sz w:val="56"/>
                              </w:rPr>
                            </w:pPr>
                            <w:r>
                              <w:rPr>
                                <w:b/>
                                <w:sz w:val="56"/>
                              </w:rPr>
                              <w:t>contents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pt;margin-top:8.7pt;width:54pt;height:1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" filled="f" stroked="f">
                <v:textbox style="layout-flow:vertical;mso-layout-flow-alt:bottom-to-top">
                  <w:txbxContent>
                    <w:p w:rsidR="000532FA" w:rsidRDefault="000532FA" w:rsidP="000532FA">
                      <w:pPr>
                        <w:rPr>
                          <w:b/>
                          <w:sz w:val="56"/>
                        </w:rPr>
                      </w:pPr>
                      <w:r>
                        <w:rPr>
                          <w:b/>
                          <w:sz w:val="56"/>
                        </w:rPr>
                        <w:t>contents</w:t>
                      </w:r>
                    </w:p>
                  </w:txbxContent>
                </v:textbox>
              </v:shape>
            </w:pict>
          </mc:Fallback>
        </mc:AlternateContent>
      </w:r>
      <w:hyperlink w:anchor="_Toc145475020" w:history="1">
        <w:r w:rsidR="000532FA" w:rsidRPr="000532FA">
          <w:rPr>
            <w:rStyle w:val="Hyperlink"/>
            <w:rFonts w:ascii="Arial" w:hAnsi="Arial" w:cs="Arial"/>
            <w:i/>
            <w:noProof/>
          </w:rPr>
          <w:t>1.3.1</w:t>
        </w:r>
        <w:r w:rsidR="000532FA" w:rsidRPr="000532FA">
          <w:rPr>
            <w:rFonts w:ascii="Arial" w:hAnsi="Arial" w:cs="Arial"/>
            <w:noProof/>
          </w:rPr>
          <w:tab/>
        </w:r>
        <w:r w:rsidR="000532FA" w:rsidRPr="000532FA">
          <w:rPr>
            <w:rStyle w:val="Hyperlink"/>
            <w:rFonts w:ascii="Arial" w:hAnsi="Arial" w:cs="Arial"/>
            <w:i/>
            <w:noProof/>
          </w:rPr>
          <w:t>General reporting requirements</w:t>
        </w:r>
        <w:r w:rsidR="000532FA" w:rsidRPr="000532FA">
          <w:rPr>
            <w:rFonts w:ascii="Arial" w:hAnsi="Arial" w:cs="Arial"/>
            <w:noProof/>
            <w:webHidden/>
          </w:rPr>
          <w:tab/>
        </w:r>
        <w:r w:rsidR="000532FA" w:rsidRPr="000532FA">
          <w:rPr>
            <w:rFonts w:ascii="Arial" w:hAnsi="Arial" w:cs="Arial"/>
            <w:noProof/>
            <w:webHidden/>
          </w:rPr>
          <w:fldChar w:fldCharType="begin"/>
        </w:r>
        <w:r w:rsidR="000532FA" w:rsidRPr="000532FA">
          <w:rPr>
            <w:rFonts w:ascii="Arial" w:hAnsi="Arial" w:cs="Arial"/>
            <w:noProof/>
            <w:webHidden/>
          </w:rPr>
          <w:instrText xml:space="preserve"> PAGEREF _Toc145475020 \h </w:instrText>
        </w:r>
        <w:r w:rsidR="000D5866" w:rsidRPr="000532FA">
          <w:rPr>
            <w:rFonts w:ascii="Arial" w:hAnsi="Arial" w:cs="Arial"/>
            <w:noProof/>
          </w:rPr>
        </w:r>
        <w:r w:rsidR="000532FA" w:rsidRPr="000532FA">
          <w:rPr>
            <w:rFonts w:ascii="Arial" w:hAnsi="Arial" w:cs="Arial"/>
            <w:noProof/>
            <w:webHidden/>
          </w:rPr>
          <w:fldChar w:fldCharType="separate"/>
        </w:r>
        <w:r w:rsidR="000532FA">
          <w:rPr>
            <w:rFonts w:ascii="Arial" w:hAnsi="Arial" w:cs="Arial"/>
            <w:noProof/>
            <w:webHidden/>
          </w:rPr>
          <w:t>4</w:t>
        </w:r>
        <w:r w:rsidR="000532FA" w:rsidRPr="000532FA">
          <w:rPr>
            <w:rFonts w:ascii="Arial" w:hAnsi="Arial" w:cs="Arial"/>
            <w:noProof/>
            <w:webHidden/>
          </w:rPr>
          <w:fldChar w:fldCharType="end"/>
        </w:r>
      </w:hyperlink>
    </w:p>
    <w:p w:rsidR="000532FA" w:rsidRPr="000532FA" w:rsidRDefault="000532FA" w:rsidP="000532FA">
      <w:pPr>
        <w:pStyle w:val="TOC3"/>
        <w:tabs>
          <w:tab w:val="left" w:pos="1440"/>
          <w:tab w:val="right" w:leader="dot" w:pos="9628"/>
        </w:tabs>
        <w:spacing w:before="60"/>
        <w:ind w:left="3240" w:hanging="539"/>
        <w:rPr>
          <w:rFonts w:ascii="Arial" w:hAnsi="Arial" w:cs="Arial"/>
          <w:noProof/>
        </w:rPr>
      </w:pPr>
      <w:hyperlink w:anchor="_Toc145475021" w:history="1">
        <w:r w:rsidRPr="000532FA">
          <w:rPr>
            <w:rStyle w:val="Hyperlink"/>
            <w:rFonts w:ascii="Arial" w:hAnsi="Arial" w:cs="Arial"/>
            <w:bCs/>
            <w:i/>
            <w:iCs/>
            <w:noProof/>
          </w:rPr>
          <w:t>1.3.2</w:t>
        </w:r>
        <w:r w:rsidRPr="000532FA">
          <w:rPr>
            <w:rFonts w:ascii="Arial" w:hAnsi="Arial" w:cs="Arial"/>
            <w:noProof/>
          </w:rPr>
          <w:tab/>
        </w:r>
        <w:r w:rsidRPr="000532FA">
          <w:rPr>
            <w:rStyle w:val="Hyperlink"/>
            <w:rFonts w:ascii="Arial" w:hAnsi="Arial" w:cs="Arial"/>
            <w:bCs/>
            <w:i/>
            <w:iCs/>
            <w:noProof/>
          </w:rPr>
          <w:t>Reporting requirements under PARCOM Decision 95/1</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_Toc145475021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4</w:t>
        </w:r>
        <w:r w:rsidRPr="000532FA">
          <w:rPr>
            <w:rFonts w:ascii="Arial" w:hAnsi="Arial" w:cs="Arial"/>
            <w:noProof/>
            <w:webHidden/>
          </w:rPr>
          <w:fldChar w:fldCharType="end"/>
        </w:r>
      </w:hyperlink>
    </w:p>
    <w:p w:rsidR="000532FA" w:rsidRPr="000532FA" w:rsidRDefault="000532FA" w:rsidP="000532FA">
      <w:pPr>
        <w:pStyle w:val="TOC1"/>
        <w:tabs>
          <w:tab w:val="left" w:pos="720"/>
          <w:tab w:val="right" w:leader="dot" w:pos="9628"/>
        </w:tabs>
        <w:spacing w:before="60"/>
        <w:ind w:left="2161" w:hanging="539"/>
        <w:rPr>
          <w:rFonts w:ascii="Arial" w:hAnsi="Arial" w:cs="Arial"/>
          <w:noProof/>
        </w:rPr>
      </w:pPr>
      <w:hyperlink w:anchor="_Toc145475022" w:history="1">
        <w:r w:rsidRPr="000532FA">
          <w:rPr>
            <w:rStyle w:val="Hyperlink"/>
            <w:rFonts w:ascii="Arial" w:hAnsi="Arial" w:cs="Arial"/>
            <w:noProof/>
            <w:kern w:val="28"/>
          </w:rPr>
          <w:t>2.</w:t>
        </w:r>
        <w:r w:rsidRPr="000532FA">
          <w:rPr>
            <w:rFonts w:ascii="Arial" w:hAnsi="Arial" w:cs="Arial"/>
            <w:noProof/>
          </w:rPr>
          <w:tab/>
        </w:r>
        <w:r w:rsidRPr="000532FA">
          <w:rPr>
            <w:rStyle w:val="Hyperlink"/>
            <w:rFonts w:ascii="Arial" w:hAnsi="Arial" w:cs="Arial"/>
            <w:noProof/>
            <w:kern w:val="28"/>
          </w:rPr>
          <w:t>Overview of compliance</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_Toc145475022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5</w:t>
        </w:r>
        <w:r w:rsidRPr="000532FA">
          <w:rPr>
            <w:rFonts w:ascii="Arial" w:hAnsi="Arial" w:cs="Arial"/>
            <w:noProof/>
            <w:webHidden/>
          </w:rPr>
          <w:fldChar w:fldCharType="end"/>
        </w:r>
      </w:hyperlink>
    </w:p>
    <w:p w:rsidR="000532FA" w:rsidRPr="000532FA" w:rsidRDefault="000532FA" w:rsidP="000532FA">
      <w:pPr>
        <w:pStyle w:val="TOC1"/>
        <w:tabs>
          <w:tab w:val="left" w:pos="720"/>
          <w:tab w:val="right" w:leader="dot" w:pos="9628"/>
        </w:tabs>
        <w:spacing w:before="60"/>
        <w:ind w:left="2161" w:hanging="539"/>
        <w:rPr>
          <w:rFonts w:ascii="Arial" w:hAnsi="Arial" w:cs="Arial"/>
          <w:noProof/>
        </w:rPr>
      </w:pPr>
      <w:hyperlink w:anchor="_Toc145475023" w:history="1">
        <w:r w:rsidRPr="000532FA">
          <w:rPr>
            <w:rStyle w:val="Hyperlink"/>
            <w:rFonts w:ascii="Arial" w:hAnsi="Arial" w:cs="Arial"/>
            <w:noProof/>
            <w:kern w:val="28"/>
          </w:rPr>
          <w:t>3.</w:t>
        </w:r>
        <w:r w:rsidRPr="000532FA">
          <w:rPr>
            <w:rFonts w:ascii="Arial" w:hAnsi="Arial" w:cs="Arial"/>
            <w:noProof/>
          </w:rPr>
          <w:tab/>
        </w:r>
        <w:r w:rsidRPr="000532FA">
          <w:rPr>
            <w:rStyle w:val="Hyperlink"/>
            <w:rFonts w:ascii="Arial" w:hAnsi="Arial" w:cs="Arial"/>
            <w:noProof/>
            <w:kern w:val="28"/>
          </w:rPr>
          <w:t>Overview of effectiveness</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_Toc145475023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6</w:t>
        </w:r>
        <w:r w:rsidRPr="000532FA">
          <w:rPr>
            <w:rFonts w:ascii="Arial" w:hAnsi="Arial" w:cs="Arial"/>
            <w:noProof/>
            <w:webHidden/>
          </w:rPr>
          <w:fldChar w:fldCharType="end"/>
        </w:r>
      </w:hyperlink>
    </w:p>
    <w:p w:rsidR="000532FA" w:rsidRPr="000532FA" w:rsidRDefault="000532FA" w:rsidP="000532FA">
      <w:pPr>
        <w:pStyle w:val="TOC2"/>
        <w:tabs>
          <w:tab w:val="left" w:pos="960"/>
          <w:tab w:val="right" w:leader="dot" w:pos="9628"/>
        </w:tabs>
        <w:spacing w:before="60"/>
        <w:ind w:left="2700" w:hanging="539"/>
        <w:rPr>
          <w:rFonts w:ascii="Arial" w:hAnsi="Arial" w:cs="Arial"/>
          <w:noProof/>
        </w:rPr>
      </w:pPr>
      <w:hyperlink w:anchor="_Toc145475024" w:history="1">
        <w:r w:rsidRPr="000532FA">
          <w:rPr>
            <w:rStyle w:val="Hyperlink"/>
            <w:rFonts w:ascii="Arial" w:hAnsi="Arial" w:cs="Arial"/>
            <w:noProof/>
          </w:rPr>
          <w:t>3.1</w:t>
        </w:r>
        <w:r w:rsidRPr="000532FA">
          <w:rPr>
            <w:rFonts w:ascii="Arial" w:hAnsi="Arial" w:cs="Arial"/>
            <w:noProof/>
          </w:rPr>
          <w:tab/>
        </w:r>
        <w:r w:rsidRPr="000532FA">
          <w:rPr>
            <w:rStyle w:val="Hyperlink"/>
            <w:rFonts w:ascii="Arial" w:hAnsi="Arial" w:cs="Arial"/>
            <w:noProof/>
          </w:rPr>
          <w:t>Progress in phasing-out SCCPs in accordance with the deadlines</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_Toc145475024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6</w:t>
        </w:r>
        <w:r w:rsidRPr="000532FA">
          <w:rPr>
            <w:rFonts w:ascii="Arial" w:hAnsi="Arial" w:cs="Arial"/>
            <w:noProof/>
            <w:webHidden/>
          </w:rPr>
          <w:fldChar w:fldCharType="end"/>
        </w:r>
      </w:hyperlink>
    </w:p>
    <w:p w:rsidR="000532FA" w:rsidRPr="000532FA" w:rsidRDefault="000532FA" w:rsidP="000532FA">
      <w:pPr>
        <w:pStyle w:val="TOC2"/>
        <w:tabs>
          <w:tab w:val="left" w:pos="960"/>
          <w:tab w:val="right" w:leader="dot" w:pos="9628"/>
        </w:tabs>
        <w:spacing w:before="60"/>
        <w:ind w:left="2700" w:hanging="539"/>
        <w:rPr>
          <w:rFonts w:ascii="Arial" w:hAnsi="Arial" w:cs="Arial"/>
          <w:noProof/>
        </w:rPr>
      </w:pPr>
      <w:hyperlink w:anchor="_Toc145475025" w:history="1">
        <w:r w:rsidRPr="000532FA">
          <w:rPr>
            <w:rStyle w:val="Hyperlink"/>
            <w:rFonts w:ascii="Arial" w:hAnsi="Arial" w:cs="Arial"/>
            <w:noProof/>
          </w:rPr>
          <w:t>3.2</w:t>
        </w:r>
        <w:r w:rsidRPr="000532FA">
          <w:rPr>
            <w:rFonts w:ascii="Arial" w:hAnsi="Arial" w:cs="Arial"/>
            <w:noProof/>
          </w:rPr>
          <w:tab/>
        </w:r>
        <w:r w:rsidRPr="000532FA">
          <w:rPr>
            <w:rStyle w:val="Hyperlink"/>
            <w:rFonts w:ascii="Arial" w:hAnsi="Arial" w:cs="Arial"/>
            <w:noProof/>
          </w:rPr>
          <w:t>Study on other uses</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_Toc145475025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6</w:t>
        </w:r>
        <w:r w:rsidRPr="000532FA">
          <w:rPr>
            <w:rFonts w:ascii="Arial" w:hAnsi="Arial" w:cs="Arial"/>
            <w:noProof/>
            <w:webHidden/>
          </w:rPr>
          <w:fldChar w:fldCharType="end"/>
        </w:r>
      </w:hyperlink>
    </w:p>
    <w:p w:rsidR="000532FA" w:rsidRPr="000532FA" w:rsidRDefault="000532FA" w:rsidP="000532FA">
      <w:pPr>
        <w:pStyle w:val="TOC2"/>
        <w:tabs>
          <w:tab w:val="left" w:pos="960"/>
          <w:tab w:val="right" w:leader="dot" w:pos="9628"/>
        </w:tabs>
        <w:spacing w:before="60"/>
        <w:ind w:left="2700" w:hanging="539"/>
        <w:rPr>
          <w:rFonts w:ascii="Arial" w:hAnsi="Arial" w:cs="Arial"/>
          <w:noProof/>
        </w:rPr>
      </w:pPr>
      <w:hyperlink w:anchor="_Toc145475026" w:history="1">
        <w:r w:rsidRPr="000532FA">
          <w:rPr>
            <w:rStyle w:val="Hyperlink"/>
            <w:rFonts w:ascii="Arial" w:hAnsi="Arial" w:cs="Arial"/>
            <w:noProof/>
          </w:rPr>
          <w:t>3.3</w:t>
        </w:r>
        <w:r w:rsidRPr="000532FA">
          <w:rPr>
            <w:rFonts w:ascii="Arial" w:hAnsi="Arial" w:cs="Arial"/>
            <w:noProof/>
          </w:rPr>
          <w:tab/>
        </w:r>
        <w:r w:rsidRPr="000532FA">
          <w:rPr>
            <w:rStyle w:val="Hyperlink"/>
            <w:rFonts w:ascii="Arial" w:hAnsi="Arial" w:cs="Arial"/>
            <w:noProof/>
          </w:rPr>
          <w:t>Information exchange on acceptable substitutes</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_Toc145475026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6</w:t>
        </w:r>
        <w:r w:rsidRPr="000532FA">
          <w:rPr>
            <w:rFonts w:ascii="Arial" w:hAnsi="Arial" w:cs="Arial"/>
            <w:noProof/>
            <w:webHidden/>
          </w:rPr>
          <w:fldChar w:fldCharType="end"/>
        </w:r>
      </w:hyperlink>
    </w:p>
    <w:p w:rsidR="000532FA" w:rsidRPr="000532FA" w:rsidRDefault="000532FA" w:rsidP="000532FA">
      <w:pPr>
        <w:pStyle w:val="TOC1"/>
        <w:tabs>
          <w:tab w:val="left" w:pos="720"/>
          <w:tab w:val="right" w:leader="dot" w:pos="9628"/>
        </w:tabs>
        <w:spacing w:before="60"/>
        <w:ind w:left="2161" w:hanging="539"/>
        <w:rPr>
          <w:rFonts w:ascii="Arial" w:hAnsi="Arial" w:cs="Arial"/>
          <w:noProof/>
        </w:rPr>
      </w:pPr>
      <w:hyperlink w:anchor="_Toc145475027" w:history="1">
        <w:r w:rsidRPr="000532FA">
          <w:rPr>
            <w:rStyle w:val="Hyperlink"/>
            <w:rFonts w:ascii="Arial" w:hAnsi="Arial" w:cs="Arial"/>
            <w:noProof/>
            <w:kern w:val="28"/>
          </w:rPr>
          <w:t>4.</w:t>
        </w:r>
        <w:r w:rsidRPr="000532FA">
          <w:rPr>
            <w:rFonts w:ascii="Arial" w:hAnsi="Arial" w:cs="Arial"/>
            <w:noProof/>
          </w:rPr>
          <w:tab/>
        </w:r>
        <w:r w:rsidRPr="000532FA">
          <w:rPr>
            <w:rStyle w:val="Hyperlink"/>
            <w:rFonts w:ascii="Arial" w:hAnsi="Arial" w:cs="Arial"/>
            <w:noProof/>
            <w:kern w:val="28"/>
          </w:rPr>
          <w:t>Assessment</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_Toc145475027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7</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28" w:history="1">
        <w:r w:rsidRPr="000532FA">
          <w:rPr>
            <w:rStyle w:val="Hyperlink"/>
            <w:rFonts w:ascii="Arial" w:hAnsi="Arial" w:cs="Arial"/>
            <w:noProof/>
            <w:kern w:val="28"/>
          </w:rPr>
          <w:t>Annex 1: Belgium</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_Toc145475028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8</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29" w:history="1">
        <w:r w:rsidRPr="000532FA">
          <w:rPr>
            <w:rStyle w:val="Hyperlink"/>
            <w:rFonts w:ascii="Arial" w:hAnsi="Arial" w:cs="Arial"/>
            <w:noProof/>
            <w:kern w:val="28"/>
          </w:rPr>
          <w:t>Annex 2: Finland</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_Toc145475029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9</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30" w:history="1">
        <w:r w:rsidRPr="000532FA">
          <w:rPr>
            <w:rStyle w:val="Hyperlink"/>
            <w:rFonts w:ascii="Arial" w:hAnsi="Arial" w:cs="Arial"/>
            <w:noProof/>
            <w:kern w:val="28"/>
          </w:rPr>
          <w:t>Annex 3: Germany</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_Toc145475030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10</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31" w:history="1">
        <w:r w:rsidRPr="000532FA">
          <w:rPr>
            <w:rStyle w:val="Hyperlink"/>
            <w:rFonts w:ascii="Arial" w:hAnsi="Arial" w:cs="Arial"/>
            <w:noProof/>
            <w:kern w:val="28"/>
          </w:rPr>
          <w:t>Annex 4: The Netherlands</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_Toc145475031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11</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32" w:history="1">
        <w:r w:rsidRPr="000532FA">
          <w:rPr>
            <w:rStyle w:val="Hyperlink"/>
            <w:rFonts w:ascii="Arial" w:hAnsi="Arial" w:cs="Arial"/>
            <w:noProof/>
            <w:kern w:val="28"/>
          </w:rPr>
          <w:t>Annex 5: Norway</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_Toc145475032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12</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33" w:history="1">
        <w:r w:rsidRPr="000532FA">
          <w:rPr>
            <w:rStyle w:val="Hyperlink"/>
            <w:rFonts w:ascii="Arial" w:hAnsi="Arial" w:cs="Arial"/>
            <w:noProof/>
            <w:kern w:val="28"/>
          </w:rPr>
          <w:t>Annex 6: Spain</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_Toc145475033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13</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34" w:history="1">
        <w:r w:rsidRPr="000532FA">
          <w:rPr>
            <w:rStyle w:val="Hyperlink"/>
            <w:rFonts w:ascii="Arial" w:hAnsi="Arial" w:cs="Arial"/>
            <w:noProof/>
            <w:kern w:val="28"/>
          </w:rPr>
          <w:t>Annex 7: Sweden</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_Toc145475034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14</w:t>
        </w:r>
        <w:r w:rsidRPr="000532FA">
          <w:rPr>
            <w:rFonts w:ascii="Arial" w:hAnsi="Arial" w:cs="Arial"/>
            <w:noProof/>
            <w:webHidden/>
          </w:rPr>
          <w:fldChar w:fldCharType="end"/>
        </w:r>
      </w:hyperlink>
    </w:p>
    <w:p w:rsidR="000532FA" w:rsidRPr="000532FA" w:rsidRDefault="000532FA" w:rsidP="000532FA">
      <w:pPr>
        <w:pStyle w:val="TOC1"/>
        <w:tabs>
          <w:tab w:val="right" w:leader="dot" w:pos="9628"/>
        </w:tabs>
        <w:spacing w:before="60"/>
        <w:ind w:left="2161" w:hanging="539"/>
        <w:rPr>
          <w:rFonts w:ascii="Arial" w:hAnsi="Arial" w:cs="Arial"/>
          <w:noProof/>
        </w:rPr>
      </w:pPr>
      <w:hyperlink w:anchor="_Toc145475035" w:history="1">
        <w:r w:rsidRPr="000532FA">
          <w:rPr>
            <w:rStyle w:val="Hyperlink"/>
            <w:rFonts w:ascii="Arial" w:hAnsi="Arial" w:cs="Arial"/>
            <w:noProof/>
            <w:kern w:val="28"/>
          </w:rPr>
          <w:t>Annex 8: Switzerland</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_Toc145475035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15</w:t>
        </w:r>
        <w:r w:rsidRPr="000532FA">
          <w:rPr>
            <w:rFonts w:ascii="Arial" w:hAnsi="Arial" w:cs="Arial"/>
            <w:noProof/>
            <w:webHidden/>
          </w:rPr>
          <w:fldChar w:fldCharType="end"/>
        </w:r>
      </w:hyperlink>
    </w:p>
    <w:p w:rsidR="000532FA" w:rsidRDefault="000532FA" w:rsidP="000532FA">
      <w:pPr>
        <w:pStyle w:val="TOC1"/>
        <w:tabs>
          <w:tab w:val="right" w:leader="dot" w:pos="9628"/>
        </w:tabs>
        <w:spacing w:before="60"/>
        <w:ind w:left="2161" w:hanging="539"/>
        <w:rPr>
          <w:rStyle w:val="Hyperlink"/>
          <w:rFonts w:ascii="Arial" w:hAnsi="Arial" w:cs="Arial"/>
          <w:noProof/>
        </w:rPr>
      </w:pPr>
      <w:hyperlink w:anchor="_Toc145475036" w:history="1">
        <w:r w:rsidRPr="000532FA">
          <w:rPr>
            <w:rStyle w:val="Hyperlink"/>
            <w:rFonts w:ascii="Arial" w:hAnsi="Arial" w:cs="Arial"/>
            <w:noProof/>
            <w:kern w:val="28"/>
          </w:rPr>
          <w:t>Annex 9: United Kingdom</w:t>
        </w:r>
        <w:r w:rsidRPr="000532FA">
          <w:rPr>
            <w:rFonts w:ascii="Arial" w:hAnsi="Arial" w:cs="Arial"/>
            <w:noProof/>
            <w:webHidden/>
          </w:rPr>
          <w:tab/>
        </w:r>
        <w:r w:rsidRPr="000532FA">
          <w:rPr>
            <w:rFonts w:ascii="Arial" w:hAnsi="Arial" w:cs="Arial"/>
            <w:noProof/>
            <w:webHidden/>
          </w:rPr>
          <w:fldChar w:fldCharType="begin"/>
        </w:r>
        <w:r w:rsidRPr="000532FA">
          <w:rPr>
            <w:rFonts w:ascii="Arial" w:hAnsi="Arial" w:cs="Arial"/>
            <w:noProof/>
            <w:webHidden/>
          </w:rPr>
          <w:instrText xml:space="preserve"> PAGEREF _Toc145475036 \h </w:instrText>
        </w:r>
        <w:r w:rsidR="000D5866" w:rsidRPr="000532FA">
          <w:rPr>
            <w:rFonts w:ascii="Arial" w:hAnsi="Arial" w:cs="Arial"/>
            <w:noProof/>
          </w:rPr>
        </w:r>
        <w:r w:rsidRPr="000532FA">
          <w:rPr>
            <w:rFonts w:ascii="Arial" w:hAnsi="Arial" w:cs="Arial"/>
            <w:noProof/>
            <w:webHidden/>
          </w:rPr>
          <w:fldChar w:fldCharType="separate"/>
        </w:r>
        <w:r>
          <w:rPr>
            <w:rFonts w:ascii="Arial" w:hAnsi="Arial" w:cs="Arial"/>
            <w:noProof/>
            <w:webHidden/>
          </w:rPr>
          <w:t>17</w:t>
        </w:r>
        <w:r w:rsidRPr="000532FA">
          <w:rPr>
            <w:rFonts w:ascii="Arial" w:hAnsi="Arial" w:cs="Arial"/>
            <w:noProof/>
            <w:webHidden/>
          </w:rPr>
          <w:fldChar w:fldCharType="end"/>
        </w:r>
      </w:hyperlink>
    </w:p>
    <w:p w:rsidR="000532FA" w:rsidRPr="000532FA" w:rsidRDefault="000532FA" w:rsidP="000532FA"/>
    <w:p w:rsidR="00AD35E2" w:rsidRPr="00D763EB" w:rsidRDefault="000532FA" w:rsidP="00137F73">
      <w:pPr>
        <w:pStyle w:val="Heading1"/>
        <w:spacing w:before="60" w:after="0"/>
        <w:rPr>
          <w:bCs w:val="0"/>
          <w:kern w:val="28"/>
          <w:sz w:val="28"/>
          <w:lang w:val="en-GB" w:eastAsia="de-DE"/>
        </w:rPr>
      </w:pPr>
      <w:r w:rsidRPr="000532FA">
        <w:rPr>
          <w:bCs w:val="0"/>
          <w:kern w:val="28"/>
          <w:sz w:val="20"/>
          <w:szCs w:val="20"/>
          <w:lang w:val="en-GB" w:eastAsia="de-DE"/>
        </w:rPr>
        <w:fldChar w:fldCharType="end"/>
      </w:r>
      <w:r>
        <w:rPr>
          <w:bCs w:val="0"/>
          <w:kern w:val="28"/>
          <w:sz w:val="28"/>
          <w:lang w:val="en-GB" w:eastAsia="de-DE"/>
        </w:rPr>
        <w:br w:type="page"/>
      </w:r>
      <w:bookmarkStart w:id="1" w:name="_Toc145475015"/>
      <w:r w:rsidR="00AD35E2" w:rsidRPr="00D763EB">
        <w:rPr>
          <w:bCs w:val="0"/>
          <w:kern w:val="28"/>
          <w:sz w:val="28"/>
          <w:lang w:val="en-GB" w:eastAsia="de-DE"/>
        </w:rPr>
        <w:lastRenderedPageBreak/>
        <w:t>Executive Summary</w:t>
      </w:r>
      <w:r w:rsidR="00B04849" w:rsidRPr="00D763EB">
        <w:rPr>
          <w:bCs w:val="0"/>
          <w:kern w:val="28"/>
          <w:sz w:val="28"/>
          <w:lang w:val="en-GB" w:eastAsia="de-DE"/>
        </w:rPr>
        <w:t>/</w:t>
      </w:r>
      <w:r w:rsidR="00B04849" w:rsidRPr="00D763EB">
        <w:rPr>
          <w:bCs w:val="0"/>
          <w:i/>
          <w:kern w:val="28"/>
          <w:sz w:val="28"/>
          <w:lang w:val="en-GB" w:eastAsia="de-DE"/>
        </w:rPr>
        <w:t>Récapitulatif</w:t>
      </w:r>
      <w:bookmarkEnd w:id="1"/>
    </w:p>
    <w:p w:rsidR="00AD35E2" w:rsidRPr="00CF6A57" w:rsidRDefault="00AD35E2" w:rsidP="00AD35E2">
      <w:pPr>
        <w:spacing w:before="120" w:after="120"/>
        <w:jc w:val="both"/>
        <w:rPr>
          <w:rFonts w:ascii="Arial" w:hAnsi="Arial" w:cs="Arial"/>
          <w:lang w:val="en-GB" w:eastAsia="de-DE"/>
        </w:rPr>
      </w:pPr>
      <w:r w:rsidRPr="00CF6A57">
        <w:rPr>
          <w:rFonts w:ascii="Arial" w:hAnsi="Arial" w:cs="Arial"/>
          <w:lang w:val="en-GB" w:eastAsia="de-DE"/>
        </w:rPr>
        <w:t xml:space="preserve">This document provides an overview and assessment of the implementation of </w:t>
      </w:r>
      <w:r w:rsidR="00465925" w:rsidRPr="00CF6A57">
        <w:rPr>
          <w:rFonts w:ascii="Arial" w:hAnsi="Arial" w:cs="Arial"/>
          <w:lang w:val="en-GB" w:eastAsia="de-DE"/>
        </w:rPr>
        <w:t>PARCOM Decision 95/1 on Short Chained Chlorinated Paraffins</w:t>
      </w:r>
      <w:r w:rsidRPr="00CF6A57">
        <w:rPr>
          <w:rFonts w:ascii="Arial" w:hAnsi="Arial" w:cs="Arial"/>
          <w:lang w:val="en-GB" w:eastAsia="de-DE"/>
        </w:rPr>
        <w:t xml:space="preserve"> </w:t>
      </w:r>
      <w:r w:rsidR="000E5374" w:rsidRPr="00CF6A57">
        <w:rPr>
          <w:rFonts w:ascii="Arial" w:hAnsi="Arial" w:cs="Arial"/>
          <w:lang w:val="en-GB" w:eastAsia="de-DE"/>
        </w:rPr>
        <w:t xml:space="preserve">(SCCPs) </w:t>
      </w:r>
      <w:r w:rsidRPr="00CF6A57">
        <w:rPr>
          <w:rFonts w:ascii="Arial" w:hAnsi="Arial" w:cs="Arial"/>
          <w:lang w:val="en-GB" w:eastAsia="de-DE"/>
        </w:rPr>
        <w:t>in the OSPAR Convention area in 2005.</w:t>
      </w:r>
      <w:r w:rsidRPr="00CF6A57">
        <w:rPr>
          <w:rFonts w:ascii="Arial" w:hAnsi="Arial" w:cs="Arial"/>
          <w:sz w:val="22"/>
          <w:lang w:val="en-GB" w:eastAsia="de-DE"/>
        </w:rPr>
        <w:t xml:space="preserve"> </w:t>
      </w:r>
      <w:r w:rsidRPr="00CF6A57">
        <w:rPr>
          <w:rFonts w:ascii="Arial" w:hAnsi="Arial" w:cs="Arial"/>
          <w:lang w:val="en-GB" w:eastAsia="de-DE"/>
        </w:rPr>
        <w:t xml:space="preserve">It is based on national implementation reports received from </w:t>
      </w:r>
      <w:r w:rsidR="00465925" w:rsidRPr="00CF6A57">
        <w:rPr>
          <w:rFonts w:ascii="Arial" w:hAnsi="Arial" w:cs="Arial"/>
          <w:lang w:val="en-GB" w:eastAsia="de-DE"/>
        </w:rPr>
        <w:t>nine of 1</w:t>
      </w:r>
      <w:r w:rsidR="00622F7F" w:rsidRPr="00CF6A57">
        <w:rPr>
          <w:rFonts w:ascii="Arial" w:hAnsi="Arial" w:cs="Arial"/>
          <w:lang w:val="en-GB" w:eastAsia="de-DE"/>
        </w:rPr>
        <w:t>5</w:t>
      </w:r>
      <w:r w:rsidR="00465925" w:rsidRPr="00CF6A57">
        <w:rPr>
          <w:rFonts w:ascii="Arial" w:hAnsi="Arial" w:cs="Arial"/>
          <w:lang w:val="en-GB" w:eastAsia="de-DE"/>
        </w:rPr>
        <w:t xml:space="preserve"> </w:t>
      </w:r>
      <w:r w:rsidRPr="00CF6A57">
        <w:rPr>
          <w:rFonts w:ascii="Arial" w:hAnsi="Arial" w:cs="Arial"/>
          <w:lang w:val="en-GB" w:eastAsia="de-DE"/>
        </w:rPr>
        <w:t xml:space="preserve">Contracting Parties which have been requested to submit, in the 2005/2006 meeting cycle, reports on the national measures taken, and their effectiveness, to give effect to the provisions of </w:t>
      </w:r>
      <w:r w:rsidR="000E5374" w:rsidRPr="00CF6A57">
        <w:rPr>
          <w:rFonts w:ascii="Arial" w:hAnsi="Arial" w:cs="Arial"/>
          <w:lang w:val="en-GB" w:eastAsia="de-DE"/>
        </w:rPr>
        <w:t>the Decision</w:t>
      </w:r>
      <w:r w:rsidRPr="00CF6A57">
        <w:rPr>
          <w:rFonts w:ascii="Arial" w:hAnsi="Arial" w:cs="Arial"/>
          <w:lang w:val="en-GB" w:eastAsia="de-DE"/>
        </w:rPr>
        <w:t xml:space="preserve"> in their territories. </w:t>
      </w:r>
      <w:r w:rsidR="006425B9" w:rsidRPr="00CF6A57">
        <w:rPr>
          <w:rFonts w:ascii="Arial" w:hAnsi="Arial" w:cs="Arial"/>
          <w:lang w:val="en-GB"/>
        </w:rPr>
        <w:t xml:space="preserve">So far </w:t>
      </w:r>
      <w:smartTag w:uri="urn:schemas-microsoft-com:office:smarttags" w:element="country-region">
        <w:r w:rsidR="006425B9" w:rsidRPr="00CF6A57">
          <w:rPr>
            <w:rFonts w:ascii="Arial" w:hAnsi="Arial" w:cs="Arial"/>
            <w:lang w:val="en-GB"/>
          </w:rPr>
          <w:t>Iceland</w:t>
        </w:r>
      </w:smartTag>
      <w:r w:rsidR="006425B9" w:rsidRPr="00CF6A57">
        <w:rPr>
          <w:rFonts w:ascii="Arial" w:hAnsi="Arial" w:cs="Arial"/>
          <w:lang w:val="en-GB"/>
        </w:rPr>
        <w:t xml:space="preserve">, </w:t>
      </w:r>
      <w:smartTag w:uri="urn:schemas-microsoft-com:office:smarttags" w:element="country-region">
        <w:r w:rsidR="006425B9" w:rsidRPr="00CF6A57">
          <w:rPr>
            <w:rFonts w:ascii="Arial" w:hAnsi="Arial" w:cs="Arial"/>
            <w:lang w:val="en-GB"/>
          </w:rPr>
          <w:t>Ireland</w:t>
        </w:r>
      </w:smartTag>
      <w:r w:rsidR="006425B9" w:rsidRPr="00CF6A57">
        <w:rPr>
          <w:rFonts w:ascii="Arial" w:hAnsi="Arial" w:cs="Arial"/>
          <w:lang w:val="en-GB"/>
        </w:rPr>
        <w:t xml:space="preserve">, </w:t>
      </w:r>
      <w:smartTag w:uri="urn:schemas-microsoft-com:office:smarttags" w:element="country-region">
        <w:r w:rsidR="006425B9" w:rsidRPr="00CF6A57">
          <w:rPr>
            <w:rFonts w:ascii="Arial" w:hAnsi="Arial" w:cs="Arial"/>
            <w:lang w:val="en-GB"/>
          </w:rPr>
          <w:t>Luxembourg</w:t>
        </w:r>
      </w:smartTag>
      <w:r w:rsidR="006425B9" w:rsidRPr="00CF6A57">
        <w:rPr>
          <w:rFonts w:ascii="Arial" w:hAnsi="Arial" w:cs="Arial"/>
          <w:lang w:val="en-GB"/>
        </w:rPr>
        <w:t xml:space="preserve"> and </w:t>
      </w:r>
      <w:smartTag w:uri="urn:schemas-microsoft-com:office:smarttags" w:element="country-region">
        <w:smartTag w:uri="urn:schemas-microsoft-com:office:smarttags" w:element="place">
          <w:r w:rsidR="006425B9" w:rsidRPr="00CF6A57">
            <w:rPr>
              <w:rFonts w:ascii="Arial" w:hAnsi="Arial" w:cs="Arial"/>
              <w:lang w:val="en-GB"/>
            </w:rPr>
            <w:t>Portugal</w:t>
          </w:r>
        </w:smartTag>
      </w:smartTag>
      <w:r w:rsidR="006425B9" w:rsidRPr="00CF6A57">
        <w:rPr>
          <w:rFonts w:ascii="Arial" w:hAnsi="Arial" w:cs="Arial"/>
          <w:lang w:val="en-GB"/>
        </w:rPr>
        <w:t xml:space="preserve"> have not supplied evidence that the measure has been implemented in their territories.</w:t>
      </w:r>
    </w:p>
    <w:p w:rsidR="00B04849" w:rsidRPr="00B04849" w:rsidRDefault="00B04849" w:rsidP="00B04849">
      <w:pPr>
        <w:spacing w:before="120" w:line="240" w:lineRule="atLeast"/>
        <w:jc w:val="both"/>
        <w:rPr>
          <w:rFonts w:ascii="Arial" w:hAnsi="Arial" w:cs="Arial"/>
          <w:i/>
          <w:lang w:val="fr-FR" w:eastAsia="de-DE"/>
        </w:rPr>
      </w:pPr>
      <w:bookmarkStart w:id="2" w:name="_Toc120098738"/>
      <w:bookmarkStart w:id="3" w:name="_Toc120099335"/>
      <w:r w:rsidRPr="00B04849">
        <w:rPr>
          <w:rFonts w:ascii="Arial" w:hAnsi="Arial" w:cs="Arial"/>
          <w:i/>
          <w:lang w:val="fr-FR"/>
        </w:rPr>
        <w:t xml:space="preserve">Le présent rapport comporte un récapitulatif et une évaluation de la mise en œuvre de la </w:t>
      </w:r>
      <w:bookmarkEnd w:id="2"/>
      <w:bookmarkEnd w:id="3"/>
      <w:r w:rsidRPr="00B04849">
        <w:rPr>
          <w:rFonts w:ascii="Arial" w:hAnsi="Arial" w:cs="Arial"/>
          <w:i/>
          <w:lang w:val="fr-FR"/>
        </w:rPr>
        <w:t>Décision PARCOM 95/1 sur l'abandon des paraffines chlorées à chaîne moléculaire courte dans la zone de la Convention OSPAR en 2005</w:t>
      </w:r>
      <w:r w:rsidRPr="00B04849">
        <w:rPr>
          <w:rFonts w:ascii="Arial" w:hAnsi="Arial" w:cs="Arial"/>
          <w:i/>
          <w:lang w:val="fr-FR" w:eastAsia="de-DE"/>
        </w:rPr>
        <w:t xml:space="preserve">. </w:t>
      </w:r>
      <w:r w:rsidRPr="00B04849">
        <w:rPr>
          <w:rFonts w:ascii="Arial" w:hAnsi="Arial" w:cs="Arial"/>
          <w:i/>
          <w:lang w:val="fr-FR"/>
        </w:rPr>
        <w:t xml:space="preserve">Il se fonde sur les rapports nationaux de mise en œuvre communiqués par neuf des quinze Parties contractantes. Ces dernières sont tenues de communiquer, durant le cycle des réunions 2005/2006, des rapports sur les mesures nationales qu’elles ont prises ainsi que sur leur efficacité afin d’appliquer les dispositions de la Décision dans leur territoire. Jusqu’à présent, l’Irlande, le Luxembourg et le Portugal n’ont pas communiqué d’informations qui indiquent que des mesures ont été mises en œuvre. </w:t>
      </w:r>
    </w:p>
    <w:p w:rsidR="00835414" w:rsidRPr="00CF6A57" w:rsidRDefault="006425B9" w:rsidP="00835414">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 xml:space="preserve">All reporting Contracting Parties have taken measures to implement PARCOM Decision 95/1. This has mostly been done through legislation implementing Directive 2002/45/EC which partly covers the requirements (uses) of PARCOM Decision 95/1. </w:t>
      </w:r>
      <w:r w:rsidR="00BE3D47" w:rsidRPr="00CF6A57">
        <w:rPr>
          <w:rFonts w:ascii="Arial" w:hAnsi="Arial" w:cs="Arial"/>
          <w:lang w:val="en-GB"/>
        </w:rPr>
        <w:t xml:space="preserve">Some Contracting Parties reported a full ban of all or certain uses of SCCPs and reductions achieved in uses which still continued. </w:t>
      </w:r>
      <w:r w:rsidR="00835414" w:rsidRPr="00CF6A57">
        <w:rPr>
          <w:rFonts w:ascii="Arial" w:hAnsi="Arial" w:cs="Arial"/>
          <w:lang w:val="en-GB"/>
        </w:rPr>
        <w:t>SCCPs have been broadly phased-out or banned in most Contracting Parties at least for those uses covered by Directive 2002/45/EC.</w:t>
      </w:r>
    </w:p>
    <w:p w:rsidR="00B04849" w:rsidRPr="00B04849" w:rsidRDefault="00B04849" w:rsidP="00B04849">
      <w:pPr>
        <w:tabs>
          <w:tab w:val="left" w:pos="0"/>
          <w:tab w:val="left" w:pos="540"/>
          <w:tab w:val="left" w:leader="dot" w:pos="9638"/>
        </w:tabs>
        <w:spacing w:before="120"/>
        <w:jc w:val="both"/>
        <w:rPr>
          <w:rFonts w:ascii="Arial" w:hAnsi="Arial" w:cs="Arial"/>
          <w:i/>
          <w:lang w:val="fr-FR"/>
        </w:rPr>
      </w:pPr>
      <w:r w:rsidRPr="00B04849">
        <w:rPr>
          <w:rFonts w:ascii="Arial" w:hAnsi="Arial" w:cs="Arial"/>
          <w:i/>
          <w:lang w:val="fr-FR"/>
        </w:rPr>
        <w:t>Toutes les Parties contractantes concernées ont pris des mesures afin de mettre en œuvre la Décision PARCOM 95/1. Ceci s’est fait principalement par le biais de la législation qui met en œuvre la Directive 2002/45/CE qui couvre en partie les exigences (utilisations) de cette Décision. Certaines Parties contractantes ont notifié une interdiction totale de toutes ou certaines utilisations des SCCP et des réductions dans leur utilisation auxquelles elles sont parvenues et qui persistent. Les SCCP ont été abandonnées ou interdites par la plupart des Parties contractantes, au moins en ce qui concerne les utilisations couvertes par la Directive 2002/45/CE.</w:t>
      </w:r>
    </w:p>
    <w:p w:rsidR="00BE3D47" w:rsidRPr="00CF6A57" w:rsidRDefault="006425B9" w:rsidP="00BE3D47">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 xml:space="preserve">A review </w:t>
      </w:r>
      <w:r w:rsidR="00842348" w:rsidRPr="00CF6A57">
        <w:rPr>
          <w:rFonts w:ascii="Arial" w:hAnsi="Arial" w:cs="Arial"/>
          <w:lang w:val="en-GB"/>
        </w:rPr>
        <w:t>of all remaining uses of SCCPs (not covered by Directive</w:t>
      </w:r>
      <w:r w:rsidR="00090199" w:rsidRPr="00CF6A57">
        <w:rPr>
          <w:rFonts w:ascii="Arial" w:hAnsi="Arial" w:cs="Arial"/>
          <w:lang w:val="en-GB"/>
        </w:rPr>
        <w:t xml:space="preserve"> 2002/45/EC</w:t>
      </w:r>
      <w:r w:rsidR="00842348" w:rsidRPr="00CF6A57">
        <w:rPr>
          <w:rFonts w:ascii="Arial" w:hAnsi="Arial" w:cs="Arial"/>
          <w:lang w:val="en-GB"/>
        </w:rPr>
        <w:t xml:space="preserve">) will be </w:t>
      </w:r>
      <w:r w:rsidR="00090199" w:rsidRPr="00CF6A57">
        <w:rPr>
          <w:rFonts w:ascii="Arial" w:hAnsi="Arial" w:cs="Arial"/>
          <w:lang w:val="en-GB"/>
        </w:rPr>
        <w:t>carried out by</w:t>
      </w:r>
      <w:r w:rsidR="00842348" w:rsidRPr="00CF6A57">
        <w:rPr>
          <w:rFonts w:ascii="Arial" w:hAnsi="Arial" w:cs="Arial"/>
          <w:lang w:val="en-GB"/>
        </w:rPr>
        <w:t xml:space="preserve"> the European Commission, in cooperation with the </w:t>
      </w:r>
      <w:smartTag w:uri="urn:schemas-microsoft-com:office:smarttags" w:element="place">
        <w:smartTag w:uri="urn:schemas-microsoft-com:office:smarttags" w:element="PlaceName">
          <w:r w:rsidR="00842348" w:rsidRPr="00CF6A57">
            <w:rPr>
              <w:rFonts w:ascii="Arial" w:hAnsi="Arial" w:cs="Arial"/>
              <w:lang w:val="en-GB"/>
            </w:rPr>
            <w:t>Member</w:t>
          </w:r>
        </w:smartTag>
        <w:r w:rsidR="00842348" w:rsidRPr="00CF6A57">
          <w:rPr>
            <w:rFonts w:ascii="Arial" w:hAnsi="Arial" w:cs="Arial"/>
            <w:lang w:val="en-GB"/>
          </w:rPr>
          <w:t xml:space="preserve"> </w:t>
        </w:r>
        <w:smartTag w:uri="urn:schemas-microsoft-com:office:smarttags" w:element="PlaceType">
          <w:r w:rsidR="00842348" w:rsidRPr="00CF6A57">
            <w:rPr>
              <w:rFonts w:ascii="Arial" w:hAnsi="Arial" w:cs="Arial"/>
              <w:lang w:val="en-GB"/>
            </w:rPr>
            <w:t>States</w:t>
          </w:r>
        </w:smartTag>
      </w:smartTag>
      <w:r w:rsidR="00842348" w:rsidRPr="00CF6A57">
        <w:rPr>
          <w:rFonts w:ascii="Arial" w:hAnsi="Arial" w:cs="Arial"/>
          <w:lang w:val="en-GB"/>
        </w:rPr>
        <w:t xml:space="preserve"> and the OSPAR Commission, in the light of any relevant new scientific data on risks posed by SCCPs to health and the environment</w:t>
      </w:r>
      <w:r w:rsidRPr="00CF6A57">
        <w:rPr>
          <w:rFonts w:ascii="Arial" w:hAnsi="Arial" w:cs="Arial"/>
          <w:lang w:val="en-GB"/>
        </w:rPr>
        <w:t xml:space="preserve">. </w:t>
      </w:r>
      <w:r w:rsidR="00BE3D47" w:rsidRPr="00CF6A57">
        <w:rPr>
          <w:rFonts w:ascii="Arial" w:hAnsi="Arial" w:cs="Arial"/>
          <w:lang w:val="en-GB"/>
        </w:rPr>
        <w:t xml:space="preserve">The future EC risk reduction measures for the use of MCCPs may also be of relevance for the PARCOM Decision 95/1. </w:t>
      </w:r>
    </w:p>
    <w:p w:rsidR="00B04849" w:rsidRPr="00B04849" w:rsidRDefault="00B04849" w:rsidP="00B04849">
      <w:pPr>
        <w:tabs>
          <w:tab w:val="left" w:pos="0"/>
          <w:tab w:val="left" w:pos="540"/>
          <w:tab w:val="left" w:leader="dot" w:pos="9638"/>
        </w:tabs>
        <w:spacing w:before="120"/>
        <w:jc w:val="both"/>
        <w:rPr>
          <w:rFonts w:ascii="Arial" w:hAnsi="Arial" w:cs="Arial"/>
          <w:i/>
          <w:lang w:val="fr-FR"/>
        </w:rPr>
      </w:pPr>
      <w:r w:rsidRPr="00B04849">
        <w:rPr>
          <w:rFonts w:ascii="Arial" w:hAnsi="Arial" w:cs="Arial"/>
          <w:i/>
          <w:lang w:val="fr-FR"/>
        </w:rPr>
        <w:t xml:space="preserve">La Commission européenne, en coopération avec les Etats membres et la Commission OSPAR, entreprendra une étude de toutes les utilisations restantes des SCCP -qui ne sont pas couvertes par la Directive 2002/45/CE- à la lumière de toutes nouvelles données scientifiques pertinentes portant sur les risques que présentent les SCCP pour la santé et l’environnement. Les futures mesures de réduction des risques de la CE en ce qui concerne l’utilisation des MCCPs peuvent éventuellement être pertinentes à la Décision PARCOM 95/1. </w:t>
      </w:r>
    </w:p>
    <w:p w:rsidR="006425B9" w:rsidRPr="00CF6A57" w:rsidRDefault="00842348" w:rsidP="006425B9">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M</w:t>
      </w:r>
      <w:r w:rsidR="006425B9" w:rsidRPr="00CF6A57">
        <w:rPr>
          <w:rFonts w:ascii="Arial" w:hAnsi="Arial" w:cs="Arial"/>
          <w:lang w:val="en-GB"/>
        </w:rPr>
        <w:t xml:space="preserve">onitoring data </w:t>
      </w:r>
      <w:r w:rsidR="00BE3D47" w:rsidRPr="00CF6A57">
        <w:rPr>
          <w:rFonts w:ascii="Arial" w:hAnsi="Arial" w:cs="Arial"/>
          <w:lang w:val="en-GB"/>
        </w:rPr>
        <w:t xml:space="preserve">on SCCPs </w:t>
      </w:r>
      <w:r w:rsidR="006425B9" w:rsidRPr="00CF6A57">
        <w:rPr>
          <w:rFonts w:ascii="Arial" w:hAnsi="Arial" w:cs="Arial"/>
          <w:lang w:val="en-GB"/>
        </w:rPr>
        <w:t>will become available from reporting under the Water Framework Directive which lists SCCPs as priority hazardous substance</w:t>
      </w:r>
      <w:r w:rsidRPr="00CF6A57">
        <w:rPr>
          <w:rFonts w:ascii="Arial" w:hAnsi="Arial" w:cs="Arial"/>
          <w:lang w:val="en-GB"/>
        </w:rPr>
        <w:t>, and could be used by OSPAR for further surveill</w:t>
      </w:r>
      <w:r w:rsidR="00E22343">
        <w:rPr>
          <w:rFonts w:ascii="Arial" w:hAnsi="Arial" w:cs="Arial"/>
          <w:lang w:val="en-GB"/>
        </w:rPr>
        <w:t>ance of</w:t>
      </w:r>
      <w:r w:rsidRPr="00CF6A57">
        <w:rPr>
          <w:rFonts w:ascii="Arial" w:hAnsi="Arial" w:cs="Arial"/>
          <w:lang w:val="en-GB"/>
        </w:rPr>
        <w:t xml:space="preserve"> the implementation of PARCOM Decision 95/1</w:t>
      </w:r>
      <w:r w:rsidR="006425B9" w:rsidRPr="00CF6A57">
        <w:rPr>
          <w:rFonts w:ascii="Arial" w:hAnsi="Arial" w:cs="Arial"/>
          <w:lang w:val="en-GB"/>
        </w:rPr>
        <w:t>.</w:t>
      </w:r>
    </w:p>
    <w:p w:rsidR="00B04849" w:rsidRPr="00B04849" w:rsidRDefault="00B04849" w:rsidP="006425B9">
      <w:pPr>
        <w:tabs>
          <w:tab w:val="left" w:pos="0"/>
          <w:tab w:val="left" w:pos="540"/>
          <w:tab w:val="left" w:leader="dot" w:pos="9638"/>
        </w:tabs>
        <w:spacing w:before="120"/>
        <w:jc w:val="both"/>
        <w:rPr>
          <w:rFonts w:ascii="Arial" w:hAnsi="Arial" w:cs="Arial"/>
          <w:i/>
          <w:lang w:val="fr-FR"/>
        </w:rPr>
      </w:pPr>
      <w:r w:rsidRPr="00B04849">
        <w:rPr>
          <w:rFonts w:ascii="Arial" w:hAnsi="Arial" w:cs="Arial"/>
          <w:i/>
          <w:lang w:val="fr-FR"/>
        </w:rPr>
        <w:t>Les données qui découlent de la surveillance des SCCP seront disponibles dans le cadre de la Directive cadre sur l’eau, qui énumère les SCCP en tant que substances dangereuses prioritaires. Ces données peuvent être utilisées par OSPAR lorsque l’on surveille, à l’avenir la mise en œuvre de la Décision PARCOM 95/1.</w:t>
      </w:r>
    </w:p>
    <w:p w:rsidR="006425B9" w:rsidRPr="00B04849" w:rsidRDefault="006425B9" w:rsidP="006425B9">
      <w:pPr>
        <w:tabs>
          <w:tab w:val="left" w:pos="0"/>
          <w:tab w:val="left" w:pos="540"/>
          <w:tab w:val="left" w:leader="dot" w:pos="9638"/>
        </w:tabs>
        <w:spacing w:before="120"/>
        <w:jc w:val="both"/>
        <w:rPr>
          <w:rFonts w:ascii="Arial" w:hAnsi="Arial" w:cs="Arial"/>
          <w:lang w:val="en-GB"/>
        </w:rPr>
      </w:pPr>
      <w:r w:rsidRPr="00B04849">
        <w:rPr>
          <w:rFonts w:ascii="Arial" w:hAnsi="Arial" w:cs="Arial"/>
          <w:lang w:val="en-GB"/>
        </w:rPr>
        <w:t>OSPAR 2006 agreed that further implementation reporting on PARCOM Decision 95/1 could cease for all Contracting Parties.</w:t>
      </w:r>
    </w:p>
    <w:p w:rsidR="006425B9" w:rsidRPr="00B04849" w:rsidRDefault="00B04849" w:rsidP="00B04849">
      <w:pPr>
        <w:spacing w:before="120" w:after="120"/>
        <w:jc w:val="both"/>
        <w:rPr>
          <w:rFonts w:ascii="Arial" w:hAnsi="Arial" w:cs="Arial"/>
          <w:i/>
          <w:lang w:val="fr-FR" w:eastAsia="de-DE"/>
        </w:rPr>
      </w:pPr>
      <w:r w:rsidRPr="00B04849">
        <w:rPr>
          <w:rFonts w:ascii="Arial" w:hAnsi="Arial" w:cs="Arial"/>
          <w:i/>
          <w:lang w:val="fr-FR"/>
        </w:rPr>
        <w:t>OSPAR 2006 est convenue que toutes les Parties contractantes peuvent cesser la notification de la mise en œuvre de la Décision PARCOM 95/1.</w:t>
      </w:r>
    </w:p>
    <w:p w:rsidR="00AD35E2" w:rsidRPr="00D763EB" w:rsidRDefault="005F3CD6" w:rsidP="00D763EB">
      <w:pPr>
        <w:pStyle w:val="Heading1"/>
        <w:tabs>
          <w:tab w:val="left" w:pos="540"/>
        </w:tabs>
        <w:rPr>
          <w:kern w:val="28"/>
          <w:sz w:val="28"/>
          <w:lang w:val="en-GB" w:eastAsia="de-DE"/>
        </w:rPr>
      </w:pPr>
      <w:r w:rsidRPr="00B04849">
        <w:rPr>
          <w:kern w:val="28"/>
          <w:lang w:val="fr-FR" w:eastAsia="de-DE"/>
        </w:rPr>
        <w:br w:type="page"/>
      </w:r>
      <w:bookmarkStart w:id="4" w:name="_Toc145475016"/>
      <w:r w:rsidR="00AD35E2" w:rsidRPr="00D763EB">
        <w:rPr>
          <w:kern w:val="28"/>
          <w:sz w:val="28"/>
          <w:lang w:val="en-GB" w:eastAsia="de-DE"/>
        </w:rPr>
        <w:lastRenderedPageBreak/>
        <w:t>1.</w:t>
      </w:r>
      <w:r w:rsidR="00AD35E2" w:rsidRPr="00D763EB">
        <w:rPr>
          <w:kern w:val="28"/>
          <w:sz w:val="28"/>
          <w:lang w:val="en-GB" w:eastAsia="de-DE"/>
        </w:rPr>
        <w:tab/>
        <w:t>Introduction</w:t>
      </w:r>
      <w:bookmarkEnd w:id="4"/>
    </w:p>
    <w:p w:rsidR="00AD35E2" w:rsidRPr="00D763EB" w:rsidRDefault="00AD35E2" w:rsidP="00D763EB">
      <w:pPr>
        <w:pStyle w:val="Heading2"/>
        <w:tabs>
          <w:tab w:val="left" w:pos="540"/>
        </w:tabs>
        <w:spacing w:after="120"/>
        <w:rPr>
          <w:i w:val="0"/>
          <w:iCs w:val="0"/>
          <w:sz w:val="24"/>
          <w:lang w:val="en-GB" w:eastAsia="de-DE"/>
        </w:rPr>
      </w:pPr>
      <w:bookmarkStart w:id="5" w:name="_Toc145475017"/>
      <w:r w:rsidRPr="00D763EB">
        <w:rPr>
          <w:i w:val="0"/>
          <w:iCs w:val="0"/>
          <w:sz w:val="24"/>
          <w:lang w:val="en-GB" w:eastAsia="de-DE"/>
        </w:rPr>
        <w:t>1.1</w:t>
      </w:r>
      <w:r w:rsidRPr="00D763EB">
        <w:rPr>
          <w:i w:val="0"/>
          <w:iCs w:val="0"/>
          <w:sz w:val="24"/>
          <w:lang w:val="en-GB" w:eastAsia="de-DE"/>
        </w:rPr>
        <w:tab/>
        <w:t>PARCOM Decision 95/1</w:t>
      </w:r>
      <w:bookmarkEnd w:id="5"/>
    </w:p>
    <w:p w:rsidR="00AD35E2" w:rsidRPr="00CF6A57" w:rsidRDefault="00AD35E2" w:rsidP="00AD35E2">
      <w:pPr>
        <w:jc w:val="both"/>
        <w:rPr>
          <w:rFonts w:ascii="Arial" w:hAnsi="Arial" w:cs="Arial"/>
          <w:lang w:val="en-GB"/>
        </w:rPr>
      </w:pPr>
      <w:r w:rsidRPr="00CF6A57">
        <w:rPr>
          <w:rFonts w:ascii="Arial" w:hAnsi="Arial" w:cs="Arial"/>
          <w:lang w:val="en-GB"/>
        </w:rPr>
        <w:t>Short chained, highly chlorinated paraffins, in particular those with carbon chain length between 10 and 13 and a chlorination level of &gt;50%, are persistent, bioaccumulating and toxic (PBT) substances which have been found in the aquatic environment of industrial and non-industrial areas and in aquatic and terrestrial organisms. For its PBT properties, short chained chlorinated paraffins (SCCPs) have been selected and prioritised by OSPAR as chemicals for priority action.</w:t>
      </w:r>
    </w:p>
    <w:p w:rsidR="00AD35E2" w:rsidRPr="00CF6A57" w:rsidRDefault="00AD35E2" w:rsidP="00AD35E2">
      <w:pPr>
        <w:tabs>
          <w:tab w:val="left" w:pos="0"/>
        </w:tabs>
        <w:spacing w:before="120"/>
        <w:jc w:val="both"/>
        <w:rPr>
          <w:rFonts w:ascii="Arial" w:hAnsi="Arial" w:cs="Arial"/>
          <w:lang w:val="en-GB"/>
        </w:rPr>
      </w:pPr>
      <w:r w:rsidRPr="00CF6A57">
        <w:rPr>
          <w:rFonts w:ascii="Arial" w:hAnsi="Arial" w:cs="Arial"/>
          <w:lang w:val="en-GB"/>
        </w:rPr>
        <w:t xml:space="preserve">PARCOM Decision 95/1 requires Contracting Parties to phase-out the use of SCCPs as plasticiser in paints, coatings and sealants; as flame retardants in rubber, plastics and textiles; and their use in metal working fluids. The phase-out for these uses should be achieved by 31 December 1999, except for uses as plasticizer in sealants in dams and as flame retardant in conveyor belts for the exclusive use in underground mining which should be phased-out by 31 December 2004. The Recommendation initiates further study of other uses of SCCPs which lead to diffuse discharges to the aquatic environment and the exchange of information on acceptable substitutes for SCCPs. </w:t>
      </w:r>
    </w:p>
    <w:p w:rsidR="00AD35E2" w:rsidRPr="00D763EB" w:rsidRDefault="00AD35E2" w:rsidP="00D763EB">
      <w:pPr>
        <w:pStyle w:val="Heading2"/>
        <w:tabs>
          <w:tab w:val="left" w:pos="540"/>
        </w:tabs>
        <w:spacing w:after="120"/>
        <w:rPr>
          <w:i w:val="0"/>
          <w:iCs w:val="0"/>
          <w:sz w:val="24"/>
          <w:lang w:val="en-GB" w:eastAsia="de-DE"/>
        </w:rPr>
      </w:pPr>
      <w:bookmarkStart w:id="6" w:name="_Toc145475018"/>
      <w:r w:rsidRPr="00D763EB">
        <w:rPr>
          <w:i w:val="0"/>
          <w:iCs w:val="0"/>
          <w:sz w:val="24"/>
          <w:lang w:val="en-GB" w:eastAsia="de-DE"/>
        </w:rPr>
        <w:t>1.2</w:t>
      </w:r>
      <w:r w:rsidRPr="00D763EB">
        <w:rPr>
          <w:i w:val="0"/>
          <w:iCs w:val="0"/>
          <w:sz w:val="24"/>
          <w:lang w:val="en-GB" w:eastAsia="de-DE"/>
        </w:rPr>
        <w:tab/>
        <w:t>EC legislation</w:t>
      </w:r>
      <w:bookmarkEnd w:id="6"/>
    </w:p>
    <w:p w:rsidR="00A84E4D" w:rsidRPr="00CF6A57" w:rsidRDefault="00A84E4D" w:rsidP="00A84E4D">
      <w:pPr>
        <w:spacing w:before="120"/>
        <w:jc w:val="both"/>
        <w:rPr>
          <w:rFonts w:ascii="Arial" w:hAnsi="Arial" w:cs="Arial"/>
          <w:lang w:eastAsia="de-DE"/>
        </w:rPr>
      </w:pPr>
      <w:r w:rsidRPr="00CF6A57">
        <w:rPr>
          <w:rFonts w:ascii="Arial" w:hAnsi="Arial" w:cs="Arial"/>
          <w:lang w:eastAsia="de-DE"/>
        </w:rPr>
        <w:t>EC legislation relevant for the control and reduction of inputs of nonylphenol and nonylphenol-ethoxylates to the marine environment are for example:</w:t>
      </w:r>
    </w:p>
    <w:p w:rsidR="00A84E4D" w:rsidRPr="00CF6A57" w:rsidRDefault="00A84E4D" w:rsidP="00A84E4D">
      <w:pPr>
        <w:tabs>
          <w:tab w:val="left" w:pos="540"/>
        </w:tabs>
        <w:spacing w:before="120"/>
        <w:ind w:left="1080" w:hanging="540"/>
        <w:jc w:val="both"/>
        <w:rPr>
          <w:rFonts w:ascii="Arial" w:hAnsi="Arial" w:cs="Arial"/>
          <w:lang w:eastAsia="de-DE"/>
        </w:rPr>
      </w:pPr>
      <w:r w:rsidRPr="00CF6A57">
        <w:rPr>
          <w:rFonts w:ascii="Arial" w:hAnsi="Arial" w:cs="Arial"/>
          <w:lang w:eastAsia="de-DE"/>
        </w:rPr>
        <w:t>a.</w:t>
      </w:r>
      <w:r w:rsidRPr="00CF6A57">
        <w:rPr>
          <w:rFonts w:ascii="Arial" w:hAnsi="Arial" w:cs="Arial"/>
          <w:lang w:eastAsia="de-DE"/>
        </w:rPr>
        <w:tab/>
        <w:t>Directive 76/769/EEC on the approximation of the laws, regulations and administrative provisions of the Member States relating to restrictions on the marketing and use of certain dangerous substances and preparations, as amended by Directive 200</w:t>
      </w:r>
      <w:r w:rsidR="00C062C5" w:rsidRPr="00CF6A57">
        <w:rPr>
          <w:rFonts w:ascii="Arial" w:hAnsi="Arial" w:cs="Arial"/>
          <w:lang w:eastAsia="de-DE"/>
        </w:rPr>
        <w:t>2</w:t>
      </w:r>
      <w:r w:rsidRPr="00CF6A57">
        <w:rPr>
          <w:rFonts w:ascii="Arial" w:hAnsi="Arial" w:cs="Arial"/>
          <w:lang w:eastAsia="de-DE"/>
        </w:rPr>
        <w:t>/45/EC</w:t>
      </w:r>
      <w:r w:rsidR="00161ADF" w:rsidRPr="00CF6A57">
        <w:rPr>
          <w:rFonts w:ascii="Arial" w:hAnsi="Arial" w:cs="Arial"/>
          <w:lang w:eastAsia="de-DE"/>
        </w:rPr>
        <w:t>;</w:t>
      </w:r>
    </w:p>
    <w:p w:rsidR="00A84E4D" w:rsidRPr="00CF6A57" w:rsidRDefault="00A84E4D" w:rsidP="00A84E4D">
      <w:pPr>
        <w:spacing w:before="120"/>
        <w:ind w:left="1080" w:hanging="540"/>
        <w:jc w:val="both"/>
        <w:rPr>
          <w:rFonts w:ascii="Arial" w:hAnsi="Arial" w:cs="Arial"/>
          <w:lang w:eastAsia="de-DE"/>
        </w:rPr>
      </w:pPr>
      <w:r w:rsidRPr="00CF6A57">
        <w:rPr>
          <w:rFonts w:ascii="Arial" w:hAnsi="Arial" w:cs="Arial"/>
          <w:lang w:eastAsia="de-DE"/>
        </w:rPr>
        <w:t>b.</w:t>
      </w:r>
      <w:r w:rsidRPr="00CF6A57">
        <w:rPr>
          <w:rFonts w:ascii="Arial" w:hAnsi="Arial" w:cs="Arial"/>
          <w:lang w:eastAsia="de-DE"/>
        </w:rPr>
        <w:tab/>
        <w:t>Directive 2000/60/EC of the European Parliament and of the Council establishing a framework for Community action in the field of water policy</w:t>
      </w:r>
      <w:r w:rsidR="00161ADF" w:rsidRPr="00CF6A57">
        <w:rPr>
          <w:rFonts w:ascii="Arial" w:hAnsi="Arial" w:cs="Arial"/>
          <w:lang w:eastAsia="de-DE"/>
        </w:rPr>
        <w:t xml:space="preserve"> (Water Framework Directive</w:t>
      </w:r>
      <w:r w:rsidRPr="00CF6A57">
        <w:rPr>
          <w:rFonts w:ascii="Arial" w:hAnsi="Arial" w:cs="Arial"/>
          <w:lang w:eastAsia="de-DE"/>
        </w:rPr>
        <w:t>)</w:t>
      </w:r>
      <w:r w:rsidR="00161ADF" w:rsidRPr="00CF6A57">
        <w:rPr>
          <w:rFonts w:ascii="Arial" w:hAnsi="Arial" w:cs="Arial"/>
          <w:lang w:eastAsia="de-DE"/>
        </w:rPr>
        <w:t>.</w:t>
      </w:r>
    </w:p>
    <w:p w:rsidR="00AD35E2" w:rsidRPr="00D763EB" w:rsidRDefault="00AD35E2" w:rsidP="00D763EB">
      <w:pPr>
        <w:pStyle w:val="Heading2"/>
        <w:tabs>
          <w:tab w:val="left" w:pos="540"/>
        </w:tabs>
        <w:spacing w:after="120"/>
        <w:rPr>
          <w:bCs w:val="0"/>
          <w:i w:val="0"/>
          <w:iCs w:val="0"/>
          <w:sz w:val="24"/>
          <w:szCs w:val="24"/>
          <w:lang w:val="en-GB" w:eastAsia="de-DE"/>
        </w:rPr>
      </w:pPr>
      <w:bookmarkStart w:id="7" w:name="_Toc145475019"/>
      <w:r w:rsidRPr="00D763EB">
        <w:rPr>
          <w:bCs w:val="0"/>
          <w:i w:val="0"/>
          <w:iCs w:val="0"/>
          <w:sz w:val="24"/>
          <w:szCs w:val="24"/>
          <w:lang w:val="en-GB" w:eastAsia="de-DE"/>
        </w:rPr>
        <w:t>1.3</w:t>
      </w:r>
      <w:r w:rsidRPr="00D763EB">
        <w:rPr>
          <w:bCs w:val="0"/>
          <w:i w:val="0"/>
          <w:iCs w:val="0"/>
          <w:sz w:val="24"/>
          <w:szCs w:val="24"/>
          <w:lang w:val="en-GB" w:eastAsia="de-DE"/>
        </w:rPr>
        <w:tab/>
        <w:t>Implementation reporting</w:t>
      </w:r>
      <w:bookmarkEnd w:id="7"/>
    </w:p>
    <w:p w:rsidR="00AD35E2" w:rsidRPr="00D763EB" w:rsidRDefault="00AD35E2" w:rsidP="00D763EB">
      <w:pPr>
        <w:pStyle w:val="Heading3"/>
        <w:tabs>
          <w:tab w:val="left" w:pos="720"/>
        </w:tabs>
        <w:rPr>
          <w:i/>
          <w:sz w:val="22"/>
          <w:szCs w:val="22"/>
        </w:rPr>
      </w:pPr>
      <w:bookmarkStart w:id="8" w:name="_Toc145475020"/>
      <w:r w:rsidRPr="00D763EB">
        <w:rPr>
          <w:i/>
          <w:sz w:val="22"/>
          <w:szCs w:val="22"/>
        </w:rPr>
        <w:t>1.3.1</w:t>
      </w:r>
      <w:r w:rsidRPr="00D763EB">
        <w:rPr>
          <w:i/>
          <w:sz w:val="22"/>
          <w:szCs w:val="22"/>
        </w:rPr>
        <w:tab/>
        <w:t>General reporting requirements</w:t>
      </w:r>
      <w:bookmarkEnd w:id="8"/>
    </w:p>
    <w:p w:rsidR="00AD35E2" w:rsidRPr="00CF6A57" w:rsidRDefault="00AD35E2" w:rsidP="00AD35E2">
      <w:pPr>
        <w:spacing w:after="120"/>
        <w:jc w:val="both"/>
        <w:rPr>
          <w:rFonts w:ascii="Arial" w:hAnsi="Arial" w:cs="Arial"/>
          <w:lang w:val="en-GB" w:eastAsia="de-DE"/>
        </w:rPr>
      </w:pPr>
      <w:r w:rsidRPr="00CF6A57">
        <w:rPr>
          <w:rFonts w:ascii="Arial" w:hAnsi="Arial" w:cs="Arial"/>
          <w:lang w:val="en-GB" w:eastAsia="de-DE"/>
        </w:rPr>
        <w:t>Under Article 22 of the OSPAR Convention, Contracting Parties shall report to the Commission at regular intervals on the national measures (legal, regulatory, or other) taken by them to implement the provisions of the decisions and recommendations adopted under the OSPAR Convention and on the effectiveness of these national measures. This implementation reporting forms the basis for OSPAR to assess the compliance by Contracting Parties with the Convention and ultimately to evaluate the effectiveness of programmes and measures under the Convention.</w:t>
      </w:r>
    </w:p>
    <w:p w:rsidR="00AD35E2" w:rsidRPr="00CF6A57" w:rsidRDefault="00AD35E2" w:rsidP="00AD35E2">
      <w:pPr>
        <w:spacing w:after="120"/>
        <w:jc w:val="both"/>
        <w:rPr>
          <w:rFonts w:ascii="Arial" w:hAnsi="Arial" w:cs="Arial"/>
          <w:lang w:val="en-GB" w:eastAsia="de-DE"/>
        </w:rPr>
      </w:pPr>
      <w:r w:rsidRPr="00CF6A57">
        <w:rPr>
          <w:rFonts w:ascii="Arial" w:hAnsi="Arial" w:cs="Arial"/>
          <w:lang w:val="en-GB" w:eastAsia="de-DE"/>
        </w:rPr>
        <w:t xml:space="preserve">Detailed provisions on implementation reporting and related assessments by OSPAR are laid down in OSPAR’s Standard Implementation Reporting and Assessment Procedure (reference number 2003-23, update 2005). </w:t>
      </w:r>
      <w:r w:rsidR="007343EE">
        <w:rPr>
          <w:rFonts w:ascii="Arial" w:hAnsi="Arial" w:cs="Arial"/>
          <w:lang w:val="en-GB" w:eastAsia="de-DE"/>
        </w:rPr>
        <w:t xml:space="preserve">Unless stated otherwise in the OSPAR instrument concerned, </w:t>
      </w:r>
      <w:r w:rsidR="007343EE" w:rsidRPr="000D5754">
        <w:rPr>
          <w:rFonts w:ascii="Arial" w:hAnsi="Arial" w:cs="Arial"/>
          <w:lang w:val="en-GB" w:eastAsia="de-DE"/>
        </w:rPr>
        <w:t xml:space="preserve">the practice has been </w:t>
      </w:r>
      <w:r w:rsidR="007343EE">
        <w:rPr>
          <w:rFonts w:ascii="Arial" w:hAnsi="Arial" w:cs="Arial"/>
          <w:lang w:val="en-GB" w:eastAsia="de-DE"/>
        </w:rPr>
        <w:t xml:space="preserve">in general </w:t>
      </w:r>
      <w:r w:rsidR="007343EE" w:rsidRPr="000D5754">
        <w:rPr>
          <w:rFonts w:ascii="Arial" w:hAnsi="Arial" w:cs="Arial"/>
          <w:lang w:val="en-GB" w:eastAsia="de-DE"/>
        </w:rPr>
        <w:t>that</w:t>
      </w:r>
      <w:r w:rsidRPr="00CF6A57">
        <w:rPr>
          <w:rFonts w:ascii="Arial" w:hAnsi="Arial" w:cs="Arial"/>
          <w:lang w:val="en-GB" w:eastAsia="de-DE"/>
        </w:rPr>
        <w:t xml:space="preserve"> an implementation report should be submitted to the appropriate OSPAR subsidiary body in the intersessional period </w:t>
      </w:r>
      <w:r w:rsidR="00FD370B">
        <w:rPr>
          <w:rFonts w:ascii="Arial" w:hAnsi="Arial" w:cs="Arial"/>
          <w:lang w:val="en-GB" w:eastAsia="de-DE"/>
        </w:rPr>
        <w:t>four</w:t>
      </w:r>
      <w:r w:rsidRPr="00CF6A57">
        <w:rPr>
          <w:rFonts w:ascii="Arial" w:hAnsi="Arial" w:cs="Arial"/>
          <w:lang w:val="en-GB" w:eastAsia="de-DE"/>
        </w:rPr>
        <w:t xml:space="preserve"> years after the adoption of a measure and every four years thereafter until fully implemented. Implementation reporting does not apply to Contracting Parties with reservations (or non-acceptance) on an OSPAR measure unless and until the reservation (or non-acceptance) is lifted. </w:t>
      </w:r>
    </w:p>
    <w:p w:rsidR="00AD35E2" w:rsidRPr="00D763EB" w:rsidRDefault="00AD35E2" w:rsidP="00D763EB">
      <w:pPr>
        <w:pStyle w:val="Heading3"/>
        <w:tabs>
          <w:tab w:val="left" w:pos="720"/>
        </w:tabs>
        <w:rPr>
          <w:bCs/>
          <w:i/>
          <w:iCs/>
          <w:sz w:val="22"/>
        </w:rPr>
      </w:pPr>
      <w:bookmarkStart w:id="9" w:name="_Toc145475021"/>
      <w:r w:rsidRPr="00D763EB">
        <w:rPr>
          <w:bCs/>
          <w:i/>
          <w:iCs/>
          <w:sz w:val="22"/>
        </w:rPr>
        <w:t>1.3.2</w:t>
      </w:r>
      <w:r w:rsidRPr="00D763EB">
        <w:rPr>
          <w:bCs/>
          <w:i/>
          <w:iCs/>
          <w:sz w:val="22"/>
        </w:rPr>
        <w:tab/>
        <w:t>Reporting requirements under PARCOM Decision 95/1</w:t>
      </w:r>
      <w:bookmarkEnd w:id="9"/>
    </w:p>
    <w:p w:rsidR="00AD35E2" w:rsidRPr="00CF6A57" w:rsidRDefault="00AD35E2" w:rsidP="00AD35E2">
      <w:pPr>
        <w:spacing w:after="120"/>
        <w:jc w:val="both"/>
        <w:rPr>
          <w:rFonts w:ascii="Arial" w:hAnsi="Arial" w:cs="Arial"/>
          <w:lang w:val="en-GB" w:eastAsia="de-DE"/>
        </w:rPr>
      </w:pPr>
      <w:r w:rsidRPr="00CF6A57">
        <w:rPr>
          <w:rFonts w:ascii="Arial" w:hAnsi="Arial" w:cs="Arial"/>
          <w:lang w:val="en-GB" w:eastAsia="de-DE"/>
        </w:rPr>
        <w:t xml:space="preserve">This overview assessment of the implementation of PARCOM Decision 95/1 has been prepared by lead country </w:t>
      </w:r>
      <w:smartTag w:uri="urn:schemas-microsoft-com:office:smarttags" w:element="place">
        <w:smartTag w:uri="urn:schemas-microsoft-com:office:smarttags" w:element="country-region">
          <w:r w:rsidRPr="00CF6A57">
            <w:rPr>
              <w:rFonts w:ascii="Arial" w:hAnsi="Arial" w:cs="Arial"/>
              <w:lang w:val="en-GB" w:eastAsia="de-DE"/>
            </w:rPr>
            <w:t>Sweden</w:t>
          </w:r>
        </w:smartTag>
      </w:smartTag>
      <w:r w:rsidRPr="00CF6A57">
        <w:rPr>
          <w:rFonts w:ascii="Arial" w:hAnsi="Arial" w:cs="Arial"/>
          <w:lang w:val="en-GB" w:eastAsia="de-DE"/>
        </w:rPr>
        <w:t xml:space="preserve"> based on national reports submitted by Contracting Parties in the 2005/2006 meeting cycle, and has been examined by the Hazardous Substances Committee (HSC) in 2006. </w:t>
      </w:r>
      <w:r w:rsidR="006707A2" w:rsidRPr="00CF6A57">
        <w:rPr>
          <w:rFonts w:ascii="Arial" w:hAnsi="Arial" w:cs="Arial"/>
          <w:lang w:val="en-GB" w:eastAsia="de-DE"/>
        </w:rPr>
        <w:t>P</w:t>
      </w:r>
      <w:r w:rsidRPr="00CF6A57">
        <w:rPr>
          <w:rFonts w:ascii="Arial" w:hAnsi="Arial" w:cs="Arial"/>
          <w:lang w:val="en-GB" w:eastAsia="de-DE"/>
        </w:rPr>
        <w:t xml:space="preserve">revious implementation </w:t>
      </w:r>
      <w:r w:rsidR="006707A2" w:rsidRPr="00CF6A57">
        <w:rPr>
          <w:rFonts w:ascii="Arial" w:hAnsi="Arial" w:cs="Arial"/>
          <w:lang w:val="en-GB" w:eastAsia="de-DE"/>
        </w:rPr>
        <w:t>reporting</w:t>
      </w:r>
      <w:r w:rsidRPr="00CF6A57">
        <w:rPr>
          <w:rFonts w:ascii="Arial" w:hAnsi="Arial" w:cs="Arial"/>
          <w:lang w:val="en-GB" w:eastAsia="de-DE"/>
        </w:rPr>
        <w:t xml:space="preserve"> took place</w:t>
      </w:r>
      <w:r w:rsidR="006707A2" w:rsidRPr="00CF6A57">
        <w:rPr>
          <w:rFonts w:ascii="Arial" w:hAnsi="Arial" w:cs="Arial"/>
          <w:lang w:val="en-GB" w:eastAsia="de-DE"/>
        </w:rPr>
        <w:t xml:space="preserve"> in accordance with the provisions of PARCOM Decision 95/1 requiring reporting in 1996, 2001 and 2005</w:t>
      </w:r>
      <w:r w:rsidR="00D650C3" w:rsidRPr="00CF6A57">
        <w:rPr>
          <w:rFonts w:ascii="Arial" w:hAnsi="Arial" w:cs="Arial"/>
          <w:lang w:val="en-GB" w:eastAsia="de-DE"/>
        </w:rPr>
        <w:t>. O</w:t>
      </w:r>
      <w:r w:rsidRPr="00CF6A57">
        <w:rPr>
          <w:rFonts w:ascii="Arial" w:hAnsi="Arial" w:cs="Arial"/>
          <w:lang w:val="en-GB" w:eastAsia="de-DE"/>
        </w:rPr>
        <w:t xml:space="preserve">verview assessments </w:t>
      </w:r>
      <w:r w:rsidR="00D650C3" w:rsidRPr="00CF6A57">
        <w:rPr>
          <w:rFonts w:ascii="Arial" w:hAnsi="Arial" w:cs="Arial"/>
          <w:lang w:val="en-GB" w:eastAsia="de-DE"/>
        </w:rPr>
        <w:t xml:space="preserve">of reporting in 1996 and 2001 </w:t>
      </w:r>
      <w:r w:rsidRPr="00CF6A57">
        <w:rPr>
          <w:rFonts w:ascii="Arial" w:hAnsi="Arial" w:cs="Arial"/>
          <w:lang w:val="en-GB" w:eastAsia="de-DE"/>
        </w:rPr>
        <w:t>w</w:t>
      </w:r>
      <w:r w:rsidR="006707A2" w:rsidRPr="00CF6A57">
        <w:rPr>
          <w:rFonts w:ascii="Arial" w:hAnsi="Arial" w:cs="Arial"/>
          <w:lang w:val="en-GB" w:eastAsia="de-DE"/>
        </w:rPr>
        <w:t>ere</w:t>
      </w:r>
      <w:r w:rsidRPr="00CF6A57">
        <w:rPr>
          <w:rFonts w:ascii="Arial" w:hAnsi="Arial" w:cs="Arial"/>
          <w:lang w:val="en-GB" w:eastAsia="de-DE"/>
        </w:rPr>
        <w:t xml:space="preserve"> published </w:t>
      </w:r>
      <w:r w:rsidR="006707A2" w:rsidRPr="00CF6A57">
        <w:rPr>
          <w:rFonts w:ascii="Arial" w:hAnsi="Arial" w:cs="Arial"/>
          <w:lang w:val="en-GB" w:eastAsia="de-DE"/>
        </w:rPr>
        <w:t xml:space="preserve">in </w:t>
      </w:r>
      <w:r w:rsidRPr="00CF6A57">
        <w:rPr>
          <w:rFonts w:ascii="Arial" w:hAnsi="Arial" w:cs="Arial"/>
          <w:lang w:val="en-GB" w:eastAsia="de-DE"/>
        </w:rPr>
        <w:t xml:space="preserve">the </w:t>
      </w:r>
      <w:r w:rsidR="00FD370B">
        <w:rPr>
          <w:rFonts w:ascii="Arial" w:hAnsi="Arial" w:cs="Arial"/>
          <w:lang w:val="en-GB" w:eastAsia="de-DE"/>
        </w:rPr>
        <w:t xml:space="preserve">corresponding </w:t>
      </w:r>
      <w:r w:rsidRPr="00CF6A57">
        <w:rPr>
          <w:rFonts w:ascii="Arial" w:hAnsi="Arial" w:cs="Arial"/>
          <w:lang w:val="en-GB" w:eastAsia="de-DE"/>
        </w:rPr>
        <w:t>following year and can be obtained from the OSPAR Secretariat upon request.</w:t>
      </w:r>
    </w:p>
    <w:p w:rsidR="005F3CD6" w:rsidRPr="00CF6A57" w:rsidRDefault="00AD35E2" w:rsidP="00AD35E2">
      <w:pPr>
        <w:jc w:val="both"/>
        <w:rPr>
          <w:rFonts w:ascii="Arial" w:hAnsi="Arial" w:cs="Arial"/>
          <w:lang w:val="en-GB" w:eastAsia="de-DE"/>
        </w:rPr>
      </w:pPr>
      <w:r w:rsidRPr="00CF6A57">
        <w:rPr>
          <w:rFonts w:ascii="Arial" w:hAnsi="Arial" w:cs="Arial"/>
          <w:lang w:val="en-GB" w:eastAsia="de-DE"/>
        </w:rPr>
        <w:t xml:space="preserve">The last overview assessment (published in 2002) concluded that </w:t>
      </w:r>
      <w:r w:rsidR="00ED1E9E" w:rsidRPr="00CF6A57">
        <w:rPr>
          <w:rFonts w:ascii="Arial" w:hAnsi="Arial" w:cs="Arial"/>
          <w:lang w:val="en-GB" w:eastAsia="de-DE"/>
        </w:rPr>
        <w:t xml:space="preserve">a full assessment of the implementation status of PARCOM Decision 95/1 in the OSPAR Convention area was not possible, partly because no updated information had been provided by some Contracting Parties which previously had reported on planned measures to give effect to the Decision. In 2001, some Contracting Parties had adopted national </w:t>
      </w:r>
      <w:r w:rsidR="00ED1E9E" w:rsidRPr="00CF6A57">
        <w:rPr>
          <w:rFonts w:ascii="Arial" w:hAnsi="Arial" w:cs="Arial"/>
          <w:lang w:val="en-GB" w:eastAsia="de-DE"/>
        </w:rPr>
        <w:lastRenderedPageBreak/>
        <w:t>measures to phase-out the uses of SCCPs covered by the Decision</w:t>
      </w:r>
      <w:r w:rsidR="0006327A" w:rsidRPr="00CF6A57">
        <w:rPr>
          <w:rFonts w:ascii="Arial" w:hAnsi="Arial" w:cs="Arial"/>
          <w:lang w:val="en-GB" w:eastAsia="de-DE"/>
        </w:rPr>
        <w:t>. Some Contracting Parties reported achieved reduction</w:t>
      </w:r>
      <w:r w:rsidR="000E5374" w:rsidRPr="00CF6A57">
        <w:rPr>
          <w:rFonts w:ascii="Arial" w:hAnsi="Arial" w:cs="Arial"/>
          <w:lang w:val="en-GB" w:eastAsia="de-DE"/>
        </w:rPr>
        <w:t>s</w:t>
      </w:r>
      <w:r w:rsidR="0006327A" w:rsidRPr="00CF6A57">
        <w:rPr>
          <w:rFonts w:ascii="Arial" w:hAnsi="Arial" w:cs="Arial"/>
          <w:lang w:val="en-GB" w:eastAsia="de-DE"/>
        </w:rPr>
        <w:t xml:space="preserve"> in the relevant uses of SCCPs.</w:t>
      </w:r>
      <w:r w:rsidR="00ED1E9E" w:rsidRPr="00CF6A57">
        <w:rPr>
          <w:rFonts w:ascii="Arial" w:hAnsi="Arial" w:cs="Arial"/>
          <w:lang w:val="en-GB" w:eastAsia="de-DE"/>
        </w:rPr>
        <w:t xml:space="preserve"> </w:t>
      </w:r>
      <w:smartTag w:uri="urn:schemas-microsoft-com:office:smarttags" w:element="country-region">
        <w:smartTag w:uri="urn:schemas-microsoft-com:office:smarttags" w:element="place">
          <w:r w:rsidR="00ED1E9E" w:rsidRPr="00CF6A57">
            <w:rPr>
              <w:rFonts w:ascii="Arial" w:hAnsi="Arial" w:cs="Arial"/>
              <w:lang w:val="en-GB" w:eastAsia="de-DE"/>
            </w:rPr>
            <w:t>Sweden</w:t>
          </w:r>
        </w:smartTag>
      </w:smartTag>
      <w:r w:rsidR="00ED1E9E" w:rsidRPr="00CF6A57">
        <w:rPr>
          <w:rFonts w:ascii="Arial" w:hAnsi="Arial" w:cs="Arial"/>
          <w:lang w:val="en-GB" w:eastAsia="de-DE"/>
        </w:rPr>
        <w:t xml:space="preserve"> reported to have achieved </w:t>
      </w:r>
      <w:r w:rsidR="0006327A" w:rsidRPr="00CF6A57">
        <w:rPr>
          <w:rFonts w:ascii="Arial" w:hAnsi="Arial" w:cs="Arial"/>
          <w:lang w:val="en-GB" w:eastAsia="de-DE"/>
        </w:rPr>
        <w:t>a complete</w:t>
      </w:r>
      <w:r w:rsidR="00ED1E9E" w:rsidRPr="00CF6A57">
        <w:rPr>
          <w:rFonts w:ascii="Arial" w:hAnsi="Arial" w:cs="Arial"/>
          <w:lang w:val="en-GB" w:eastAsia="de-DE"/>
        </w:rPr>
        <w:t xml:space="preserve"> phase-out</w:t>
      </w:r>
      <w:r w:rsidR="0006327A" w:rsidRPr="00CF6A57">
        <w:rPr>
          <w:rFonts w:ascii="Arial" w:hAnsi="Arial" w:cs="Arial"/>
          <w:lang w:val="en-GB" w:eastAsia="de-DE"/>
        </w:rPr>
        <w:t xml:space="preserve"> of SCCPs used in metal working fluids and an almost complete phase out of uses in products.</w:t>
      </w:r>
    </w:p>
    <w:p w:rsidR="00FE3A57" w:rsidRPr="00D763EB" w:rsidRDefault="00FE1B19" w:rsidP="00D763EB">
      <w:pPr>
        <w:pStyle w:val="Heading1"/>
        <w:tabs>
          <w:tab w:val="left" w:pos="540"/>
        </w:tabs>
        <w:rPr>
          <w:kern w:val="28"/>
          <w:sz w:val="28"/>
        </w:rPr>
      </w:pPr>
      <w:bookmarkStart w:id="10" w:name="_Toc145475022"/>
      <w:r w:rsidRPr="00D763EB">
        <w:rPr>
          <w:kern w:val="28"/>
          <w:sz w:val="28"/>
        </w:rPr>
        <w:t>2.</w:t>
      </w:r>
      <w:r w:rsidRPr="00D763EB">
        <w:rPr>
          <w:kern w:val="28"/>
          <w:sz w:val="28"/>
        </w:rPr>
        <w:tab/>
        <w:t>Overview of compliance</w:t>
      </w:r>
      <w:bookmarkEnd w:id="10"/>
    </w:p>
    <w:p w:rsidR="000E5374" w:rsidRPr="00CF6A57" w:rsidRDefault="0083535C" w:rsidP="007D5E08">
      <w:pPr>
        <w:spacing w:before="120"/>
        <w:jc w:val="both"/>
        <w:rPr>
          <w:rFonts w:ascii="Arial" w:hAnsi="Arial" w:cs="Arial"/>
          <w:bCs/>
          <w:iCs/>
          <w:lang w:val="en-GB"/>
        </w:rPr>
      </w:pPr>
      <w:r w:rsidRPr="00CF6A57">
        <w:rPr>
          <w:rFonts w:ascii="Arial" w:hAnsi="Arial" w:cs="Arial"/>
          <w:lang w:val="en-GB"/>
        </w:rPr>
        <w:t>All Contracting Parties</w:t>
      </w:r>
      <w:r w:rsidRPr="00CF6A57">
        <w:rPr>
          <w:rFonts w:ascii="Arial" w:hAnsi="Arial" w:cs="Arial"/>
          <w:bCs/>
          <w:iCs/>
          <w:lang w:val="en-GB"/>
        </w:rPr>
        <w:t xml:space="preserve"> – except the </w:t>
      </w:r>
      <w:smartTag w:uri="urn:schemas-microsoft-com:office:smarttags" w:element="place">
        <w:smartTag w:uri="urn:schemas-microsoft-com:office:smarttags" w:element="country-region">
          <w:r w:rsidRPr="00CF6A57">
            <w:rPr>
              <w:rFonts w:ascii="Arial" w:hAnsi="Arial" w:cs="Arial"/>
              <w:bCs/>
              <w:iCs/>
              <w:lang w:val="en-GB"/>
            </w:rPr>
            <w:t>United King</w:t>
          </w:r>
          <w:r w:rsidR="002B7EE1" w:rsidRPr="00CF6A57">
            <w:rPr>
              <w:rFonts w:ascii="Arial" w:hAnsi="Arial" w:cs="Arial"/>
              <w:bCs/>
              <w:iCs/>
              <w:lang w:val="en-GB"/>
            </w:rPr>
            <w:t>dom</w:t>
          </w:r>
        </w:smartTag>
      </w:smartTag>
      <w:r w:rsidR="002B7EE1" w:rsidRPr="00CF6A57">
        <w:rPr>
          <w:rFonts w:ascii="Arial" w:hAnsi="Arial" w:cs="Arial"/>
          <w:bCs/>
          <w:iCs/>
          <w:lang w:val="en-GB"/>
        </w:rPr>
        <w:t xml:space="preserve"> which has a reservation on </w:t>
      </w:r>
      <w:r w:rsidRPr="00CF6A57">
        <w:rPr>
          <w:rFonts w:ascii="Arial" w:hAnsi="Arial" w:cs="Arial"/>
          <w:bCs/>
          <w:iCs/>
          <w:lang w:val="en-GB"/>
        </w:rPr>
        <w:t xml:space="preserve">PARCOM Decision 95/1 – were invited to submit implementation reports on </w:t>
      </w:r>
      <w:r w:rsidR="00000017" w:rsidRPr="00CF6A57">
        <w:rPr>
          <w:rFonts w:ascii="Arial" w:hAnsi="Arial" w:cs="Arial"/>
          <w:bCs/>
          <w:iCs/>
          <w:lang w:val="en-GB"/>
        </w:rPr>
        <w:t>PARCOM</w:t>
      </w:r>
      <w:r w:rsidRPr="00CF6A57">
        <w:rPr>
          <w:rFonts w:ascii="Arial" w:hAnsi="Arial" w:cs="Arial"/>
          <w:bCs/>
          <w:iCs/>
          <w:lang w:val="en-GB"/>
        </w:rPr>
        <w:t xml:space="preserve"> Decision</w:t>
      </w:r>
      <w:r w:rsidR="00000017" w:rsidRPr="00CF6A57">
        <w:rPr>
          <w:rFonts w:ascii="Arial" w:hAnsi="Arial" w:cs="Arial"/>
          <w:bCs/>
          <w:iCs/>
          <w:lang w:val="en-GB"/>
        </w:rPr>
        <w:t xml:space="preserve"> 95/1</w:t>
      </w:r>
      <w:r w:rsidRPr="00CF6A57">
        <w:rPr>
          <w:rFonts w:ascii="Arial" w:hAnsi="Arial" w:cs="Arial"/>
          <w:bCs/>
          <w:iCs/>
          <w:lang w:val="en-GB"/>
        </w:rPr>
        <w:t xml:space="preserve"> by 31 August 2005. </w:t>
      </w:r>
      <w:r w:rsidR="007D5E08" w:rsidRPr="00CF6A57">
        <w:rPr>
          <w:rFonts w:ascii="Arial" w:hAnsi="Arial" w:cs="Arial"/>
          <w:bCs/>
          <w:iCs/>
          <w:lang w:val="en-GB"/>
        </w:rPr>
        <w:t>An overview of the implementation reports received in the 2005/2006 meeting cycle is included in Table 1.</w:t>
      </w:r>
      <w:r w:rsidR="000E5374" w:rsidRPr="00CF6A57">
        <w:rPr>
          <w:rFonts w:ascii="Arial" w:hAnsi="Arial" w:cs="Arial"/>
          <w:bCs/>
          <w:iCs/>
          <w:lang w:val="en-GB"/>
        </w:rPr>
        <w:t xml:space="preserve"> National reports received in 2005/2006 are appended to this overview assessment.</w:t>
      </w:r>
      <w:r w:rsidR="00FD370B">
        <w:rPr>
          <w:rFonts w:ascii="Arial" w:hAnsi="Arial" w:cs="Arial"/>
          <w:bCs/>
          <w:iCs/>
          <w:lang w:val="en-GB"/>
        </w:rPr>
        <w:t xml:space="preserve"> A summary of reports on the effectiveness of measures taken is given in section 3.</w:t>
      </w:r>
    </w:p>
    <w:p w:rsidR="007D5E08" w:rsidRPr="00CF6A57" w:rsidRDefault="00C7455C" w:rsidP="007D5E08">
      <w:pPr>
        <w:spacing w:before="120"/>
        <w:jc w:val="both"/>
        <w:rPr>
          <w:rFonts w:ascii="Arial" w:hAnsi="Arial" w:cs="Arial"/>
          <w:bCs/>
          <w:iCs/>
          <w:lang w:val="en-GB"/>
        </w:rPr>
      </w:pPr>
      <w:r w:rsidRPr="00CF6A57">
        <w:rPr>
          <w:rFonts w:ascii="Arial" w:hAnsi="Arial" w:cs="Arial"/>
          <w:bCs/>
          <w:iCs/>
          <w:lang w:val="en-GB"/>
        </w:rPr>
        <w:t>Despite their reservation, t</w:t>
      </w:r>
      <w:r w:rsidR="00852758" w:rsidRPr="00CF6A57">
        <w:rPr>
          <w:rFonts w:ascii="Arial" w:hAnsi="Arial" w:cs="Arial"/>
          <w:bCs/>
          <w:iCs/>
          <w:lang w:val="en-GB"/>
        </w:rPr>
        <w:t xml:space="preserve">he </w:t>
      </w:r>
      <w:smartTag w:uri="urn:schemas-microsoft-com:office:smarttags" w:element="place">
        <w:smartTag w:uri="urn:schemas-microsoft-com:office:smarttags" w:element="country-region">
          <w:r w:rsidR="00852758" w:rsidRPr="00CF6A57">
            <w:rPr>
              <w:rFonts w:ascii="Arial" w:hAnsi="Arial" w:cs="Arial"/>
              <w:bCs/>
              <w:iCs/>
              <w:lang w:val="en-GB"/>
            </w:rPr>
            <w:t>United Kingdom</w:t>
          </w:r>
        </w:smartTag>
      </w:smartTag>
      <w:r w:rsidR="00852758" w:rsidRPr="00CF6A57">
        <w:rPr>
          <w:rFonts w:ascii="Arial" w:hAnsi="Arial" w:cs="Arial"/>
          <w:bCs/>
          <w:iCs/>
          <w:lang w:val="en-GB"/>
        </w:rPr>
        <w:t xml:space="preserve"> reported on </w:t>
      </w:r>
      <w:r w:rsidR="00FD370B">
        <w:rPr>
          <w:rFonts w:ascii="Arial" w:hAnsi="Arial" w:cs="Arial"/>
          <w:bCs/>
          <w:iCs/>
          <w:lang w:val="en-GB"/>
        </w:rPr>
        <w:t>their</w:t>
      </w:r>
      <w:r w:rsidR="00852758" w:rsidRPr="00CF6A57">
        <w:rPr>
          <w:rFonts w:ascii="Arial" w:hAnsi="Arial" w:cs="Arial"/>
          <w:bCs/>
          <w:iCs/>
          <w:lang w:val="en-GB"/>
        </w:rPr>
        <w:t xml:space="preserve"> implementation on a voluntary basis. </w:t>
      </w:r>
      <w:r w:rsidR="00F741BE" w:rsidRPr="00CF6A57">
        <w:rPr>
          <w:rFonts w:ascii="Arial" w:hAnsi="Arial" w:cs="Arial"/>
          <w:bCs/>
          <w:iCs/>
          <w:lang w:val="en-GB"/>
        </w:rPr>
        <w:t>With nine Contracting Parties reporting,</w:t>
      </w:r>
      <w:r w:rsidR="00A70059" w:rsidRPr="00CF6A57">
        <w:rPr>
          <w:rFonts w:ascii="Arial" w:hAnsi="Arial" w:cs="Arial"/>
          <w:bCs/>
          <w:iCs/>
          <w:lang w:val="en-GB"/>
        </w:rPr>
        <w:t xml:space="preserve"> this assessment covers a great part of the OSPAR Convention area. </w:t>
      </w:r>
      <w:r w:rsidR="007D5E08" w:rsidRPr="00CF6A57">
        <w:rPr>
          <w:rFonts w:ascii="Arial" w:hAnsi="Arial" w:cs="Arial"/>
          <w:bCs/>
          <w:iCs/>
          <w:lang w:val="en-GB"/>
        </w:rPr>
        <w:t xml:space="preserve">Of those Contracting Parties that have not reported in 2005/2006, </w:t>
      </w:r>
      <w:smartTag w:uri="urn:schemas-microsoft-com:office:smarttags" w:element="country-region">
        <w:r w:rsidR="007D5E08" w:rsidRPr="00CF6A57">
          <w:rPr>
            <w:rFonts w:ascii="Arial" w:hAnsi="Arial" w:cs="Arial"/>
            <w:bCs/>
            <w:iCs/>
            <w:lang w:val="en-GB"/>
          </w:rPr>
          <w:t>Denmark</w:t>
        </w:r>
      </w:smartTag>
      <w:r w:rsidR="007D5E08" w:rsidRPr="00CF6A57">
        <w:rPr>
          <w:rFonts w:ascii="Arial" w:hAnsi="Arial" w:cs="Arial"/>
          <w:bCs/>
          <w:iCs/>
          <w:lang w:val="en-GB"/>
        </w:rPr>
        <w:t xml:space="preserve"> and </w:t>
      </w:r>
      <w:smartTag w:uri="urn:schemas-microsoft-com:office:smarttags" w:element="country-region">
        <w:smartTag w:uri="urn:schemas-microsoft-com:office:smarttags" w:element="place">
          <w:r w:rsidR="007D5E08" w:rsidRPr="00CF6A57">
            <w:rPr>
              <w:rFonts w:ascii="Arial" w:hAnsi="Arial" w:cs="Arial"/>
              <w:bCs/>
              <w:iCs/>
              <w:lang w:val="en-GB"/>
            </w:rPr>
            <w:t>France</w:t>
          </w:r>
        </w:smartTag>
      </w:smartTag>
      <w:r w:rsidR="007D5E08" w:rsidRPr="00CF6A57">
        <w:rPr>
          <w:rFonts w:ascii="Arial" w:hAnsi="Arial" w:cs="Arial"/>
          <w:bCs/>
          <w:iCs/>
          <w:lang w:val="en-GB"/>
        </w:rPr>
        <w:t xml:space="preserve"> reported in the last implementation reporting round in 2001. So far, </w:t>
      </w:r>
      <w:smartTag w:uri="urn:schemas-microsoft-com:office:smarttags" w:element="country-region">
        <w:r w:rsidR="007D5E08" w:rsidRPr="00CF6A57">
          <w:rPr>
            <w:rFonts w:ascii="Arial" w:hAnsi="Arial" w:cs="Arial"/>
            <w:bCs/>
            <w:iCs/>
            <w:lang w:val="en-GB"/>
          </w:rPr>
          <w:t>Ireland</w:t>
        </w:r>
      </w:smartTag>
      <w:r w:rsidR="007D5E08" w:rsidRPr="00CF6A57">
        <w:rPr>
          <w:rFonts w:ascii="Arial" w:hAnsi="Arial" w:cs="Arial"/>
          <w:bCs/>
          <w:iCs/>
          <w:lang w:val="en-GB"/>
        </w:rPr>
        <w:t xml:space="preserve">, </w:t>
      </w:r>
      <w:smartTag w:uri="urn:schemas-microsoft-com:office:smarttags" w:element="country-region">
        <w:r w:rsidR="007D5E08" w:rsidRPr="00CF6A57">
          <w:rPr>
            <w:rFonts w:ascii="Arial" w:hAnsi="Arial" w:cs="Arial"/>
            <w:bCs/>
            <w:iCs/>
            <w:lang w:val="en-GB"/>
          </w:rPr>
          <w:t>Iceland</w:t>
        </w:r>
      </w:smartTag>
      <w:r w:rsidR="007D5E08" w:rsidRPr="00CF6A57">
        <w:rPr>
          <w:rFonts w:ascii="Arial" w:hAnsi="Arial" w:cs="Arial"/>
          <w:bCs/>
          <w:iCs/>
          <w:lang w:val="en-GB"/>
        </w:rPr>
        <w:t xml:space="preserve">, </w:t>
      </w:r>
      <w:smartTag w:uri="urn:schemas-microsoft-com:office:smarttags" w:element="country-region">
        <w:r w:rsidR="007D5E08" w:rsidRPr="00CF6A57">
          <w:rPr>
            <w:rFonts w:ascii="Arial" w:hAnsi="Arial" w:cs="Arial"/>
            <w:bCs/>
            <w:iCs/>
            <w:lang w:val="en-GB"/>
          </w:rPr>
          <w:t>Luxembourg</w:t>
        </w:r>
      </w:smartTag>
      <w:r w:rsidR="007D5E08" w:rsidRPr="00CF6A57">
        <w:rPr>
          <w:rFonts w:ascii="Arial" w:hAnsi="Arial" w:cs="Arial"/>
          <w:bCs/>
          <w:iCs/>
          <w:lang w:val="en-GB"/>
        </w:rPr>
        <w:t xml:space="preserve"> and </w:t>
      </w:r>
      <w:smartTag w:uri="urn:schemas-microsoft-com:office:smarttags" w:element="country-region">
        <w:smartTag w:uri="urn:schemas-microsoft-com:office:smarttags" w:element="place">
          <w:r w:rsidR="007D5E08" w:rsidRPr="00CF6A57">
            <w:rPr>
              <w:rFonts w:ascii="Arial" w:hAnsi="Arial" w:cs="Arial"/>
              <w:bCs/>
              <w:iCs/>
              <w:lang w:val="en-GB"/>
            </w:rPr>
            <w:t>Portugal</w:t>
          </w:r>
        </w:smartTag>
      </w:smartTag>
      <w:r w:rsidR="007D5E08" w:rsidRPr="00CF6A57">
        <w:rPr>
          <w:rFonts w:ascii="Arial" w:hAnsi="Arial" w:cs="Arial"/>
          <w:bCs/>
          <w:iCs/>
          <w:lang w:val="en-GB"/>
        </w:rPr>
        <w:t xml:space="preserve"> have not supplied evidence that the measure has been implemented in their territories.</w:t>
      </w:r>
    </w:p>
    <w:p w:rsidR="002B7EE1" w:rsidRPr="00CF6A57" w:rsidRDefault="002B7EE1" w:rsidP="00ED397C">
      <w:pPr>
        <w:numPr>
          <w:ins w:id="11" w:author="OSPAR Commission" w:date="2006-08-23T14:47:00Z"/>
        </w:numPr>
        <w:spacing w:before="240" w:after="80"/>
        <w:jc w:val="both"/>
        <w:rPr>
          <w:rFonts w:ascii="Arial" w:hAnsi="Arial" w:cs="Arial"/>
          <w:bCs/>
          <w:iCs/>
          <w:sz w:val="18"/>
          <w:szCs w:val="18"/>
          <w:lang w:val="en-GB"/>
        </w:rPr>
      </w:pPr>
      <w:r w:rsidRPr="00CF6A57">
        <w:rPr>
          <w:rFonts w:ascii="Arial" w:hAnsi="Arial" w:cs="Arial"/>
          <w:b/>
          <w:bCs/>
          <w:iCs/>
          <w:sz w:val="18"/>
          <w:szCs w:val="18"/>
          <w:lang w:val="en-GB"/>
        </w:rPr>
        <w:t>Table 1:</w:t>
      </w:r>
      <w:r w:rsidRPr="00CF6A57">
        <w:rPr>
          <w:rFonts w:ascii="Arial" w:hAnsi="Arial" w:cs="Arial"/>
          <w:bCs/>
          <w:iCs/>
          <w:sz w:val="18"/>
          <w:szCs w:val="18"/>
          <w:lang w:val="en-GB"/>
        </w:rPr>
        <w:t xml:space="preserve"> Overview of </w:t>
      </w:r>
      <w:r w:rsidR="00FD370B">
        <w:rPr>
          <w:rFonts w:ascii="Arial" w:hAnsi="Arial" w:cs="Arial"/>
          <w:bCs/>
          <w:iCs/>
          <w:sz w:val="18"/>
          <w:szCs w:val="18"/>
          <w:lang w:val="en-GB"/>
        </w:rPr>
        <w:t xml:space="preserve">the implementation of </w:t>
      </w:r>
      <w:r w:rsidRPr="00CF6A57">
        <w:rPr>
          <w:rFonts w:ascii="Arial" w:hAnsi="Arial" w:cs="Arial"/>
          <w:bCs/>
          <w:iCs/>
          <w:sz w:val="18"/>
          <w:szCs w:val="18"/>
          <w:lang w:val="en-GB"/>
        </w:rPr>
        <w:t>PARCOM Decision 95/1</w:t>
      </w:r>
    </w:p>
    <w:tbl>
      <w:tblPr>
        <w:tblStyle w:val="TableGrid"/>
        <w:tblW w:w="0" w:type="auto"/>
        <w:tblLook w:val="01E0" w:firstRow="1" w:lastRow="1" w:firstColumn="1" w:lastColumn="1" w:noHBand="0" w:noVBand="0"/>
      </w:tblPr>
      <w:tblGrid>
        <w:gridCol w:w="1543"/>
        <w:gridCol w:w="1006"/>
        <w:gridCol w:w="1573"/>
        <w:gridCol w:w="1430"/>
        <w:gridCol w:w="1114"/>
        <w:gridCol w:w="1681"/>
        <w:gridCol w:w="1507"/>
      </w:tblGrid>
      <w:tr w:rsidR="00C7455C" w:rsidRPr="00CF6A57">
        <w:tc>
          <w:tcPr>
            <w:tcW w:w="1543" w:type="dxa"/>
            <w:vMerge w:val="restart"/>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Contracting Party</w:t>
            </w:r>
          </w:p>
        </w:tc>
        <w:tc>
          <w:tcPr>
            <w:tcW w:w="1006" w:type="dxa"/>
            <w:vMerge w:val="restart"/>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Reserva</w:t>
            </w:r>
            <w:r w:rsidR="004734A9" w:rsidRPr="00CF6A57">
              <w:rPr>
                <w:rFonts w:ascii="Arial" w:hAnsi="Arial" w:cs="Arial"/>
                <w:b/>
                <w:bCs/>
                <w:iCs/>
                <w:sz w:val="17"/>
                <w:szCs w:val="17"/>
                <w:lang w:val="en-GB"/>
              </w:rPr>
              <w:t>-</w:t>
            </w:r>
            <w:r w:rsidRPr="00CF6A57">
              <w:rPr>
                <w:rFonts w:ascii="Arial" w:hAnsi="Arial" w:cs="Arial"/>
                <w:b/>
                <w:bCs/>
                <w:iCs/>
                <w:sz w:val="17"/>
                <w:szCs w:val="17"/>
                <w:lang w:val="en-GB"/>
              </w:rPr>
              <w:t>tion</w:t>
            </w:r>
          </w:p>
        </w:tc>
        <w:tc>
          <w:tcPr>
            <w:tcW w:w="0" w:type="auto"/>
            <w:vMerge w:val="restart"/>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 xml:space="preserve">Report </w:t>
            </w:r>
          </w:p>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submitted in 2005/2006</w:t>
            </w:r>
          </w:p>
        </w:tc>
        <w:tc>
          <w:tcPr>
            <w:tcW w:w="0" w:type="auto"/>
            <w:vMerge w:val="restart"/>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Measure applicable</w:t>
            </w:r>
          </w:p>
        </w:tc>
        <w:tc>
          <w:tcPr>
            <w:tcW w:w="0" w:type="auto"/>
            <w:gridSpan w:val="3"/>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Means of implementation by</w:t>
            </w:r>
          </w:p>
        </w:tc>
      </w:tr>
      <w:tr w:rsidR="00C7455C" w:rsidRPr="00CF6A57">
        <w:tc>
          <w:tcPr>
            <w:tcW w:w="1543" w:type="dxa"/>
            <w:vMerge/>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p>
        </w:tc>
        <w:tc>
          <w:tcPr>
            <w:tcW w:w="1006" w:type="dxa"/>
            <w:vMerge/>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p>
        </w:tc>
        <w:tc>
          <w:tcPr>
            <w:tcW w:w="0" w:type="auto"/>
            <w:vMerge/>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p>
        </w:tc>
        <w:tc>
          <w:tcPr>
            <w:tcW w:w="0" w:type="auto"/>
            <w:vMerge/>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p>
        </w:tc>
        <w:tc>
          <w:tcPr>
            <w:tcW w:w="0" w:type="auto"/>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Legislation</w:t>
            </w:r>
          </w:p>
        </w:tc>
        <w:tc>
          <w:tcPr>
            <w:tcW w:w="0" w:type="auto"/>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Administrative action</w:t>
            </w:r>
          </w:p>
        </w:tc>
        <w:tc>
          <w:tcPr>
            <w:tcW w:w="0" w:type="auto"/>
            <w:shd w:val="clear" w:color="auto" w:fill="D9D9D9"/>
            <w:vAlign w:val="center"/>
          </w:tcPr>
          <w:p w:rsidR="00C7455C" w:rsidRPr="00CF6A57" w:rsidRDefault="00C7455C" w:rsidP="008964DA">
            <w:pPr>
              <w:spacing w:before="10" w:after="10"/>
              <w:jc w:val="center"/>
              <w:rPr>
                <w:rFonts w:ascii="Arial" w:hAnsi="Arial" w:cs="Arial"/>
                <w:b/>
                <w:bCs/>
                <w:iCs/>
                <w:sz w:val="17"/>
                <w:szCs w:val="17"/>
                <w:lang w:val="en-GB"/>
              </w:rPr>
            </w:pPr>
            <w:r w:rsidRPr="00CF6A57">
              <w:rPr>
                <w:rFonts w:ascii="Arial" w:hAnsi="Arial" w:cs="Arial"/>
                <w:b/>
                <w:bCs/>
                <w:iCs/>
                <w:sz w:val="17"/>
                <w:szCs w:val="17"/>
                <w:lang w:val="en-GB"/>
              </w:rPr>
              <w:t>Voluntary agreement</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Belgium</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Denmark</w:t>
                </w:r>
              </w:smartTag>
            </w:smartTag>
            <w:r w:rsidRPr="00CF6A57">
              <w:rPr>
                <w:rFonts w:ascii="Arial" w:hAnsi="Arial" w:cs="Arial"/>
                <w:b/>
                <w:bCs/>
                <w:iCs/>
                <w:sz w:val="17"/>
                <w:szCs w:val="17"/>
                <w:lang w:val="en-GB"/>
              </w:rPr>
              <w:t>*</w:t>
            </w:r>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r w:rsidRPr="00CF6A57">
              <w:rPr>
                <w:rFonts w:ascii="Arial" w:hAnsi="Arial" w:cs="Arial"/>
                <w:bCs/>
                <w:iCs/>
                <w:sz w:val="17"/>
                <w:szCs w:val="17"/>
                <w:vertAlign w:val="superscript"/>
                <w:lang w:val="en-GB"/>
              </w:rPr>
              <w:t>3</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France</w:t>
                </w:r>
              </w:smartTag>
            </w:smartTag>
            <w:r w:rsidRPr="00CF6A57">
              <w:rPr>
                <w:rFonts w:ascii="Arial" w:hAnsi="Arial" w:cs="Arial"/>
                <w:b/>
                <w:bCs/>
                <w:iCs/>
                <w:sz w:val="17"/>
                <w:szCs w:val="17"/>
                <w:lang w:val="en-GB"/>
              </w:rPr>
              <w:t>*</w:t>
            </w:r>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r w:rsidRPr="00CF6A57">
              <w:rPr>
                <w:rFonts w:ascii="Arial" w:hAnsi="Arial" w:cs="Arial"/>
                <w:bCs/>
                <w:iCs/>
                <w:sz w:val="17"/>
                <w:szCs w:val="17"/>
                <w:vertAlign w:val="superscript"/>
                <w:lang w:val="en-GB"/>
              </w:rPr>
              <w:t>3</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Finland</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Germany</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Iceland</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p>
        </w:tc>
        <w:tc>
          <w:tcPr>
            <w:tcW w:w="0" w:type="auto"/>
            <w:gridSpan w:val="3"/>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 evidence supplied that measure is implemented</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Ireland</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p>
        </w:tc>
        <w:tc>
          <w:tcPr>
            <w:tcW w:w="0" w:type="auto"/>
            <w:gridSpan w:val="3"/>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 evidence supplied that measure is implemented</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Luxembourg</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r w:rsidRPr="00CF6A57">
              <w:rPr>
                <w:rFonts w:ascii="Arial" w:hAnsi="Arial" w:cs="Arial"/>
                <w:bCs/>
                <w:iCs/>
                <w:sz w:val="17"/>
                <w:szCs w:val="17"/>
                <w:vertAlign w:val="superscript"/>
                <w:lang w:val="en-GB"/>
              </w:rPr>
              <w:t>1</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p>
        </w:tc>
        <w:tc>
          <w:tcPr>
            <w:tcW w:w="0" w:type="auto"/>
            <w:gridSpan w:val="3"/>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 evidence supplied that measure is implemented</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Netherlands</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Norway</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Portugal</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r w:rsidRPr="00CF6A57">
              <w:rPr>
                <w:rFonts w:ascii="Arial" w:hAnsi="Arial" w:cs="Arial"/>
                <w:bCs/>
                <w:iCs/>
                <w:sz w:val="17"/>
                <w:szCs w:val="17"/>
                <w:vertAlign w:val="superscript"/>
                <w:lang w:val="en-GB"/>
              </w:rPr>
              <w:t>1</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p>
        </w:tc>
        <w:tc>
          <w:tcPr>
            <w:tcW w:w="0" w:type="auto"/>
            <w:gridSpan w:val="3"/>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 evidence supplied that measure is implemented</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Spain</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Sweden</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Switzerland</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r>
      <w:tr w:rsidR="00C7455C" w:rsidRPr="00CF6A57">
        <w:tc>
          <w:tcPr>
            <w:tcW w:w="1543" w:type="dxa"/>
            <w:vAlign w:val="center"/>
          </w:tcPr>
          <w:p w:rsidR="00C7455C" w:rsidRPr="00CF6A57" w:rsidRDefault="00C7455C" w:rsidP="008964DA">
            <w:pPr>
              <w:spacing w:before="10" w:after="10"/>
              <w:rPr>
                <w:rFonts w:ascii="Arial" w:hAnsi="Arial" w:cs="Arial"/>
                <w:b/>
                <w:bCs/>
                <w:iCs/>
                <w:sz w:val="17"/>
                <w:szCs w:val="17"/>
                <w:lang w:val="en-GB"/>
              </w:rPr>
            </w:pPr>
            <w:smartTag w:uri="urn:schemas-microsoft-com:office:smarttags" w:element="country-region">
              <w:smartTag w:uri="urn:schemas-microsoft-com:office:smarttags" w:element="place">
                <w:r w:rsidRPr="00CF6A57">
                  <w:rPr>
                    <w:rFonts w:ascii="Arial" w:hAnsi="Arial" w:cs="Arial"/>
                    <w:b/>
                    <w:bCs/>
                    <w:iCs/>
                    <w:sz w:val="17"/>
                    <w:szCs w:val="17"/>
                    <w:lang w:val="en-GB"/>
                  </w:rPr>
                  <w:t>United Kingdom</w:t>
                </w:r>
              </w:smartTag>
            </w:smartTag>
          </w:p>
        </w:tc>
        <w:tc>
          <w:tcPr>
            <w:tcW w:w="1006" w:type="dxa"/>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r w:rsidRPr="00CF6A57">
              <w:rPr>
                <w:rFonts w:ascii="Arial" w:hAnsi="Arial" w:cs="Arial"/>
                <w:bCs/>
                <w:iCs/>
                <w:sz w:val="17"/>
                <w:szCs w:val="17"/>
                <w:vertAlign w:val="superscript"/>
                <w:lang w:val="en-GB"/>
              </w:rPr>
              <w:t>2</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No</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c>
          <w:tcPr>
            <w:tcW w:w="0" w:type="auto"/>
            <w:vAlign w:val="center"/>
          </w:tcPr>
          <w:p w:rsidR="00C7455C" w:rsidRPr="00CF6A57" w:rsidRDefault="00C7455C" w:rsidP="008964DA">
            <w:pPr>
              <w:spacing w:before="10" w:after="10"/>
              <w:jc w:val="center"/>
              <w:rPr>
                <w:rFonts w:ascii="Arial" w:hAnsi="Arial" w:cs="Arial"/>
                <w:bCs/>
                <w:iCs/>
                <w:sz w:val="17"/>
                <w:szCs w:val="17"/>
                <w:lang w:val="en-GB"/>
              </w:rPr>
            </w:pPr>
            <w:r w:rsidRPr="00CF6A57">
              <w:rPr>
                <w:rFonts w:ascii="Arial" w:hAnsi="Arial" w:cs="Arial"/>
                <w:bCs/>
                <w:iCs/>
                <w:sz w:val="17"/>
                <w:szCs w:val="17"/>
                <w:lang w:val="en-GB"/>
              </w:rPr>
              <w:t>Yes</w:t>
            </w:r>
          </w:p>
        </w:tc>
      </w:tr>
    </w:tbl>
    <w:p w:rsidR="00000017" w:rsidRPr="00CF6A57" w:rsidRDefault="00C7455C" w:rsidP="00000017">
      <w:pPr>
        <w:spacing w:before="60"/>
        <w:jc w:val="both"/>
        <w:rPr>
          <w:rFonts w:ascii="Arial" w:hAnsi="Arial" w:cs="Arial"/>
          <w:bCs/>
          <w:iCs/>
          <w:sz w:val="18"/>
          <w:szCs w:val="18"/>
          <w:lang w:val="en-GB"/>
        </w:rPr>
      </w:pPr>
      <w:r w:rsidRPr="00CF6A57">
        <w:rPr>
          <w:rFonts w:ascii="Arial" w:hAnsi="Arial" w:cs="Arial"/>
          <w:bCs/>
          <w:iCs/>
          <w:sz w:val="18"/>
          <w:szCs w:val="18"/>
          <w:vertAlign w:val="superscript"/>
          <w:lang w:val="en-GB"/>
        </w:rPr>
        <w:t xml:space="preserve"> </w:t>
      </w:r>
      <w:r w:rsidR="00000017" w:rsidRPr="00CF6A57">
        <w:rPr>
          <w:rFonts w:ascii="Arial" w:hAnsi="Arial" w:cs="Arial"/>
          <w:bCs/>
          <w:iCs/>
          <w:sz w:val="18"/>
          <w:szCs w:val="18"/>
          <w:vertAlign w:val="superscript"/>
          <w:lang w:val="en-GB"/>
        </w:rPr>
        <w:t xml:space="preserve">* </w:t>
      </w:r>
      <w:r w:rsidR="00000017" w:rsidRPr="00CF6A57">
        <w:rPr>
          <w:rFonts w:ascii="Arial" w:hAnsi="Arial" w:cs="Arial"/>
          <w:bCs/>
          <w:iCs/>
          <w:sz w:val="18"/>
          <w:szCs w:val="18"/>
          <w:lang w:val="en-GB"/>
        </w:rPr>
        <w:t>Information taken from national reports submitted in 2001.</w:t>
      </w:r>
    </w:p>
    <w:p w:rsidR="00000017" w:rsidRPr="00CF6A57" w:rsidRDefault="00000017" w:rsidP="00000017">
      <w:pPr>
        <w:spacing w:before="60"/>
        <w:jc w:val="both"/>
        <w:rPr>
          <w:rFonts w:ascii="Arial" w:hAnsi="Arial" w:cs="Arial"/>
          <w:bCs/>
          <w:iCs/>
          <w:sz w:val="18"/>
          <w:szCs w:val="18"/>
          <w:lang w:val="en-GB"/>
        </w:rPr>
      </w:pPr>
      <w:r w:rsidRPr="00CF6A57">
        <w:rPr>
          <w:rFonts w:ascii="Arial" w:hAnsi="Arial" w:cs="Arial"/>
          <w:bCs/>
          <w:iCs/>
          <w:sz w:val="18"/>
          <w:szCs w:val="18"/>
          <w:vertAlign w:val="superscript"/>
          <w:lang w:val="en-GB"/>
        </w:rPr>
        <w:t>1</w:t>
      </w:r>
      <w:r w:rsidRPr="00CF6A57">
        <w:rPr>
          <w:rFonts w:ascii="Arial" w:hAnsi="Arial" w:cs="Arial"/>
          <w:bCs/>
          <w:iCs/>
          <w:sz w:val="18"/>
          <w:szCs w:val="18"/>
          <w:lang w:val="en-GB"/>
        </w:rPr>
        <w:t xml:space="preserve"> </w:t>
      </w:r>
      <w:smartTag w:uri="urn:schemas-microsoft-com:office:smarttags" w:element="country-region">
        <w:r w:rsidRPr="00CF6A57">
          <w:rPr>
            <w:rFonts w:ascii="Arial" w:hAnsi="Arial" w:cs="Arial"/>
            <w:bCs/>
            <w:iCs/>
            <w:sz w:val="18"/>
            <w:szCs w:val="18"/>
            <w:lang w:val="en-GB"/>
          </w:rPr>
          <w:t>Luxembourg</w:t>
        </w:r>
      </w:smartTag>
      <w:r w:rsidRPr="00CF6A57">
        <w:rPr>
          <w:rFonts w:ascii="Arial" w:hAnsi="Arial" w:cs="Arial"/>
          <w:bCs/>
          <w:iCs/>
          <w:sz w:val="18"/>
          <w:szCs w:val="18"/>
          <w:lang w:val="en-GB"/>
        </w:rPr>
        <w:t xml:space="preserve"> lifted their non-acceptance and </w:t>
      </w:r>
      <w:smartTag w:uri="urn:schemas-microsoft-com:office:smarttags" w:element="country-region">
        <w:smartTag w:uri="urn:schemas-microsoft-com:office:smarttags" w:element="place">
          <w:r w:rsidRPr="00CF6A57">
            <w:rPr>
              <w:rFonts w:ascii="Arial" w:hAnsi="Arial" w:cs="Arial"/>
              <w:bCs/>
              <w:iCs/>
              <w:sz w:val="18"/>
              <w:szCs w:val="18"/>
              <w:lang w:val="en-GB"/>
            </w:rPr>
            <w:t>Portugal</w:t>
          </w:r>
        </w:smartTag>
      </w:smartTag>
      <w:r w:rsidRPr="00CF6A57">
        <w:rPr>
          <w:rFonts w:ascii="Arial" w:hAnsi="Arial" w:cs="Arial"/>
          <w:bCs/>
          <w:iCs/>
          <w:sz w:val="18"/>
          <w:szCs w:val="18"/>
          <w:lang w:val="en-GB"/>
        </w:rPr>
        <w:t xml:space="preserve"> their reservation at OSPAR 1998.</w:t>
      </w:r>
    </w:p>
    <w:p w:rsidR="00000017" w:rsidRPr="00CF6A57" w:rsidRDefault="00000017" w:rsidP="00000017">
      <w:pPr>
        <w:spacing w:before="60"/>
        <w:jc w:val="both"/>
        <w:rPr>
          <w:rFonts w:ascii="Arial" w:hAnsi="Arial" w:cs="Arial"/>
          <w:bCs/>
          <w:iCs/>
          <w:sz w:val="18"/>
          <w:szCs w:val="18"/>
          <w:lang w:val="en-GB"/>
        </w:rPr>
      </w:pPr>
      <w:r w:rsidRPr="00CF6A57">
        <w:rPr>
          <w:rFonts w:ascii="Arial" w:hAnsi="Arial" w:cs="Arial"/>
          <w:bCs/>
          <w:iCs/>
          <w:sz w:val="18"/>
          <w:szCs w:val="18"/>
          <w:vertAlign w:val="superscript"/>
          <w:lang w:val="en-GB"/>
        </w:rPr>
        <w:t>2</w:t>
      </w:r>
      <w:r w:rsidRPr="00CF6A57">
        <w:rPr>
          <w:rFonts w:ascii="Arial" w:hAnsi="Arial" w:cs="Arial"/>
          <w:bCs/>
          <w:iCs/>
          <w:sz w:val="18"/>
          <w:szCs w:val="18"/>
          <w:lang w:val="en-GB"/>
        </w:rPr>
        <w:t xml:space="preserve"> As the </w:t>
      </w:r>
      <w:smartTag w:uri="urn:schemas-microsoft-com:office:smarttags" w:element="country-region">
        <w:smartTag w:uri="urn:schemas-microsoft-com:office:smarttags" w:element="place">
          <w:r w:rsidRPr="00CF6A57">
            <w:rPr>
              <w:rFonts w:ascii="Arial" w:hAnsi="Arial" w:cs="Arial"/>
              <w:bCs/>
              <w:iCs/>
              <w:sz w:val="18"/>
              <w:szCs w:val="18"/>
              <w:lang w:val="en-GB"/>
            </w:rPr>
            <w:t>UK</w:t>
          </w:r>
        </w:smartTag>
      </w:smartTag>
      <w:r w:rsidRPr="00CF6A57">
        <w:rPr>
          <w:rFonts w:ascii="Arial" w:hAnsi="Arial" w:cs="Arial"/>
          <w:bCs/>
          <w:iCs/>
          <w:sz w:val="18"/>
          <w:szCs w:val="18"/>
          <w:lang w:val="en-GB"/>
        </w:rPr>
        <w:t xml:space="preserve"> has a reservation on PARCOM Decision 95/1, they are not subject to implementation reporting. The </w:t>
      </w:r>
      <w:smartTag w:uri="urn:schemas-microsoft-com:office:smarttags" w:element="country-region">
        <w:smartTag w:uri="urn:schemas-microsoft-com:office:smarttags" w:element="place">
          <w:r w:rsidRPr="00CF6A57">
            <w:rPr>
              <w:rFonts w:ascii="Arial" w:hAnsi="Arial" w:cs="Arial"/>
              <w:bCs/>
              <w:iCs/>
              <w:sz w:val="18"/>
              <w:szCs w:val="18"/>
              <w:lang w:val="en-GB"/>
            </w:rPr>
            <w:t>UK</w:t>
          </w:r>
        </w:smartTag>
      </w:smartTag>
      <w:r w:rsidRPr="00CF6A57">
        <w:rPr>
          <w:rFonts w:ascii="Arial" w:hAnsi="Arial" w:cs="Arial"/>
          <w:bCs/>
          <w:iCs/>
          <w:sz w:val="18"/>
          <w:szCs w:val="18"/>
          <w:lang w:val="en-GB"/>
        </w:rPr>
        <w:t xml:space="preserve"> still submitted an implementation report on a voluntary basis.</w:t>
      </w:r>
    </w:p>
    <w:p w:rsidR="00FD370B" w:rsidRDefault="00000017" w:rsidP="00FD370B">
      <w:pPr>
        <w:pStyle w:val="bijschrift"/>
        <w:tabs>
          <w:tab w:val="left" w:pos="540"/>
        </w:tabs>
        <w:autoSpaceDE w:val="0"/>
        <w:autoSpaceDN w:val="0"/>
        <w:adjustRightInd w:val="0"/>
        <w:spacing w:before="60"/>
        <w:jc w:val="both"/>
        <w:rPr>
          <w:rFonts w:ascii="Arial" w:hAnsi="Arial" w:cs="Arial"/>
          <w:bCs/>
          <w:iCs/>
          <w:sz w:val="18"/>
          <w:szCs w:val="18"/>
          <w:lang w:val="en-GB"/>
        </w:rPr>
      </w:pPr>
      <w:r w:rsidRPr="00CF6A57">
        <w:rPr>
          <w:rFonts w:ascii="Arial" w:hAnsi="Arial" w:cs="Arial"/>
          <w:bCs/>
          <w:iCs/>
          <w:sz w:val="18"/>
          <w:szCs w:val="18"/>
          <w:vertAlign w:val="superscript"/>
          <w:lang w:val="en-GB"/>
        </w:rPr>
        <w:t>3</w:t>
      </w:r>
      <w:r w:rsidRPr="00CF6A57">
        <w:rPr>
          <w:rFonts w:ascii="Arial" w:hAnsi="Arial" w:cs="Arial"/>
          <w:bCs/>
          <w:iCs/>
          <w:sz w:val="18"/>
          <w:szCs w:val="18"/>
          <w:lang w:val="en-GB"/>
        </w:rPr>
        <w:t xml:space="preserve"> In 2001, </w:t>
      </w:r>
      <w:smartTag w:uri="urn:schemas-microsoft-com:office:smarttags" w:element="country-region">
        <w:r w:rsidRPr="00CF6A57">
          <w:rPr>
            <w:rFonts w:ascii="Arial" w:hAnsi="Arial" w:cs="Arial"/>
            <w:bCs/>
            <w:iCs/>
            <w:sz w:val="18"/>
            <w:szCs w:val="18"/>
            <w:lang w:val="en-GB"/>
          </w:rPr>
          <w:t>Denmark</w:t>
        </w:r>
      </w:smartTag>
      <w:r w:rsidRPr="00CF6A57">
        <w:rPr>
          <w:rFonts w:ascii="Arial" w:hAnsi="Arial" w:cs="Arial"/>
          <w:bCs/>
          <w:iCs/>
          <w:sz w:val="18"/>
          <w:szCs w:val="18"/>
          <w:lang w:val="en-GB"/>
        </w:rPr>
        <w:t xml:space="preserve"> and </w:t>
      </w:r>
      <w:smartTag w:uri="urn:schemas-microsoft-com:office:smarttags" w:element="place">
        <w:smartTag w:uri="urn:schemas-microsoft-com:office:smarttags" w:element="country-region">
          <w:r w:rsidRPr="00CF6A57">
            <w:rPr>
              <w:rFonts w:ascii="Arial" w:hAnsi="Arial" w:cs="Arial"/>
              <w:bCs/>
              <w:iCs/>
              <w:sz w:val="18"/>
              <w:szCs w:val="18"/>
              <w:lang w:val="en-GB"/>
            </w:rPr>
            <w:t>France</w:t>
          </w:r>
        </w:smartTag>
      </w:smartTag>
      <w:r w:rsidRPr="00CF6A57">
        <w:rPr>
          <w:rFonts w:ascii="Arial" w:hAnsi="Arial" w:cs="Arial"/>
          <w:bCs/>
          <w:iCs/>
          <w:sz w:val="18"/>
          <w:szCs w:val="18"/>
          <w:lang w:val="en-GB"/>
        </w:rPr>
        <w:t xml:space="preserve"> reported that legislation was under preparation</w:t>
      </w:r>
      <w:r w:rsidR="00A70059" w:rsidRPr="00CF6A57">
        <w:rPr>
          <w:rFonts w:ascii="Arial" w:hAnsi="Arial" w:cs="Arial"/>
          <w:bCs/>
          <w:iCs/>
          <w:sz w:val="18"/>
          <w:szCs w:val="18"/>
          <w:lang w:val="en-GB"/>
        </w:rPr>
        <w:t xml:space="preserve"> to implement EC Directive 200</w:t>
      </w:r>
      <w:r w:rsidR="00C062C5" w:rsidRPr="00CF6A57">
        <w:rPr>
          <w:rFonts w:ascii="Arial" w:hAnsi="Arial" w:cs="Arial"/>
          <w:bCs/>
          <w:iCs/>
          <w:sz w:val="18"/>
          <w:szCs w:val="18"/>
          <w:lang w:val="en-GB"/>
        </w:rPr>
        <w:t>2</w:t>
      </w:r>
      <w:r w:rsidR="00A70059" w:rsidRPr="00CF6A57">
        <w:rPr>
          <w:rFonts w:ascii="Arial" w:hAnsi="Arial" w:cs="Arial"/>
          <w:bCs/>
          <w:iCs/>
          <w:sz w:val="18"/>
          <w:szCs w:val="18"/>
          <w:lang w:val="en-GB"/>
        </w:rPr>
        <w:t>/45/EC which, at that time, was still under development</w:t>
      </w:r>
      <w:r w:rsidRPr="00CF6A57">
        <w:rPr>
          <w:rFonts w:ascii="Arial" w:hAnsi="Arial" w:cs="Arial"/>
          <w:bCs/>
          <w:iCs/>
          <w:sz w:val="18"/>
          <w:szCs w:val="18"/>
          <w:lang w:val="en-GB"/>
        </w:rPr>
        <w:t xml:space="preserve">. </w:t>
      </w:r>
    </w:p>
    <w:p w:rsidR="00887E2F" w:rsidRPr="00CF6A57" w:rsidRDefault="00C062C5" w:rsidP="00FD370B">
      <w:pPr>
        <w:pStyle w:val="bijschrift"/>
        <w:tabs>
          <w:tab w:val="left" w:pos="540"/>
        </w:tabs>
        <w:autoSpaceDE w:val="0"/>
        <w:autoSpaceDN w:val="0"/>
        <w:adjustRightInd w:val="0"/>
        <w:spacing w:before="240"/>
        <w:jc w:val="both"/>
        <w:rPr>
          <w:rFonts w:ascii="Arial" w:hAnsi="Arial" w:cs="Arial"/>
          <w:sz w:val="22"/>
          <w:szCs w:val="22"/>
          <w:lang w:val="en-GB"/>
        </w:rPr>
      </w:pPr>
      <w:r w:rsidRPr="00CF6A57">
        <w:rPr>
          <w:rFonts w:ascii="Arial" w:hAnsi="Arial" w:cs="Arial"/>
          <w:sz w:val="20"/>
          <w:lang w:val="en-GB"/>
        </w:rPr>
        <w:t>All reporting Contracting Parties refer to national legislation implementing Directive 2002/45/EC</w:t>
      </w:r>
      <w:r w:rsidR="008964DA" w:rsidRPr="00CF6A57">
        <w:rPr>
          <w:rFonts w:ascii="Arial" w:hAnsi="Arial" w:cs="Arial"/>
          <w:sz w:val="20"/>
          <w:lang w:val="en-GB"/>
        </w:rPr>
        <w:t xml:space="preserve"> as means for implementing PARCOM Decision 95/1</w:t>
      </w:r>
      <w:r w:rsidRPr="00CF6A57">
        <w:rPr>
          <w:rFonts w:ascii="Arial" w:hAnsi="Arial" w:cs="Arial"/>
          <w:sz w:val="20"/>
          <w:lang w:val="en-GB"/>
        </w:rPr>
        <w:t>.</w:t>
      </w:r>
      <w:r w:rsidR="00887E2F" w:rsidRPr="00CF6A57">
        <w:rPr>
          <w:rFonts w:ascii="Arial" w:hAnsi="Arial" w:cs="Arial"/>
          <w:sz w:val="22"/>
          <w:szCs w:val="22"/>
          <w:lang w:val="en-GB"/>
        </w:rPr>
        <w:t xml:space="preserve"> </w:t>
      </w:r>
      <w:r w:rsidR="00ED397C" w:rsidRPr="00CF6A57">
        <w:rPr>
          <w:rFonts w:ascii="Arial" w:hAnsi="Arial" w:cs="Arial"/>
          <w:sz w:val="20"/>
          <w:lang w:val="en-GB"/>
        </w:rPr>
        <w:t>D</w:t>
      </w:r>
      <w:r w:rsidR="00887E2F" w:rsidRPr="00CF6A57">
        <w:rPr>
          <w:rFonts w:ascii="Arial" w:hAnsi="Arial" w:cs="Arial"/>
          <w:sz w:val="20"/>
          <w:lang w:val="en-GB"/>
        </w:rPr>
        <w:t>irective 2002/45/EC</w:t>
      </w:r>
      <w:r w:rsidR="00ED397C" w:rsidRPr="00CF6A57">
        <w:rPr>
          <w:rFonts w:ascii="Arial" w:hAnsi="Arial" w:cs="Arial"/>
          <w:sz w:val="22"/>
          <w:szCs w:val="22"/>
          <w:lang w:val="en-GB"/>
        </w:rPr>
        <w:t xml:space="preserve"> </w:t>
      </w:r>
      <w:r w:rsidR="00ED397C" w:rsidRPr="00CF6A57">
        <w:rPr>
          <w:rFonts w:ascii="Arial" w:hAnsi="Arial" w:cs="Arial"/>
          <w:sz w:val="20"/>
          <w:lang w:val="en-GB"/>
        </w:rPr>
        <w:t>makes the following provisions</w:t>
      </w:r>
      <w:r w:rsidR="00887E2F" w:rsidRPr="00CF6A57">
        <w:rPr>
          <w:rFonts w:ascii="Arial" w:hAnsi="Arial" w:cs="Arial"/>
          <w:sz w:val="22"/>
          <w:szCs w:val="22"/>
          <w:lang w:val="en-GB"/>
        </w:rPr>
        <w:t>:</w:t>
      </w:r>
    </w:p>
    <w:p w:rsidR="00887E2F" w:rsidRPr="00CF6A57" w:rsidRDefault="008964DA" w:rsidP="00BC08A6">
      <w:pPr>
        <w:autoSpaceDE w:val="0"/>
        <w:autoSpaceDN w:val="0"/>
        <w:adjustRightInd w:val="0"/>
        <w:spacing w:before="120"/>
        <w:ind w:left="540"/>
        <w:jc w:val="both"/>
        <w:rPr>
          <w:rFonts w:ascii="Arial" w:hAnsi="Arial" w:cs="Arial"/>
          <w:i/>
          <w:lang w:val="en-GB"/>
        </w:rPr>
      </w:pPr>
      <w:r w:rsidRPr="00CF6A57">
        <w:rPr>
          <w:rFonts w:ascii="Arial" w:hAnsi="Arial" w:cs="Arial"/>
          <w:i/>
          <w:lang w:val="en-GB"/>
        </w:rPr>
        <w:t>“</w:t>
      </w:r>
      <w:r w:rsidR="00887E2F" w:rsidRPr="00CF6A57">
        <w:rPr>
          <w:rFonts w:ascii="Arial" w:hAnsi="Arial" w:cs="Arial"/>
          <w:i/>
          <w:lang w:val="en-GB"/>
        </w:rPr>
        <w:t>Alkanes, C10-C13, chloro (short-chain</w:t>
      </w:r>
      <w:r w:rsidR="00D763EB">
        <w:rPr>
          <w:rFonts w:ascii="Arial" w:hAnsi="Arial" w:cs="Arial"/>
          <w:i/>
          <w:lang w:val="en-GB"/>
        </w:rPr>
        <w:t xml:space="preserve"> </w:t>
      </w:r>
      <w:r w:rsidR="00887E2F" w:rsidRPr="00CF6A57">
        <w:rPr>
          <w:rFonts w:ascii="Arial" w:hAnsi="Arial" w:cs="Arial"/>
          <w:i/>
          <w:lang w:val="en-GB"/>
        </w:rPr>
        <w:t>chlorinated paraffins)</w:t>
      </w:r>
    </w:p>
    <w:p w:rsidR="00887E2F" w:rsidRPr="00CF6A57" w:rsidRDefault="00887E2F" w:rsidP="00BC08A6">
      <w:pPr>
        <w:autoSpaceDE w:val="0"/>
        <w:autoSpaceDN w:val="0"/>
        <w:adjustRightInd w:val="0"/>
        <w:spacing w:before="120"/>
        <w:ind w:left="1080" w:hanging="540"/>
        <w:jc w:val="both"/>
        <w:rPr>
          <w:rFonts w:ascii="Arial" w:hAnsi="Arial" w:cs="Arial"/>
          <w:i/>
          <w:lang w:val="en-GB"/>
        </w:rPr>
      </w:pPr>
      <w:r w:rsidRPr="00CF6A57">
        <w:rPr>
          <w:rFonts w:ascii="Arial" w:hAnsi="Arial" w:cs="Arial"/>
          <w:i/>
          <w:lang w:val="en-GB"/>
        </w:rPr>
        <w:t xml:space="preserve">1. </w:t>
      </w:r>
      <w:r w:rsidR="00BC08A6" w:rsidRPr="00CF6A57">
        <w:rPr>
          <w:rFonts w:ascii="Arial" w:hAnsi="Arial" w:cs="Arial"/>
          <w:i/>
          <w:lang w:val="en-GB"/>
        </w:rPr>
        <w:tab/>
      </w:r>
      <w:r w:rsidRPr="00CF6A57">
        <w:rPr>
          <w:rFonts w:ascii="Arial" w:hAnsi="Arial" w:cs="Arial"/>
          <w:i/>
          <w:lang w:val="en-GB"/>
        </w:rPr>
        <w:t>May not be placed on the market for use as substances or as constituents of other substances or preparations in concentrations higher than 1 %:</w:t>
      </w:r>
    </w:p>
    <w:p w:rsidR="00887E2F" w:rsidRPr="00CF6A57" w:rsidRDefault="00BC08A6" w:rsidP="00BC08A6">
      <w:pPr>
        <w:autoSpaceDE w:val="0"/>
        <w:autoSpaceDN w:val="0"/>
        <w:adjustRightInd w:val="0"/>
        <w:spacing w:before="120"/>
        <w:ind w:left="1620" w:hanging="540"/>
        <w:jc w:val="both"/>
        <w:rPr>
          <w:rFonts w:ascii="Arial" w:hAnsi="Arial" w:cs="Arial"/>
          <w:i/>
          <w:lang w:val="en-GB"/>
        </w:rPr>
      </w:pPr>
      <w:r w:rsidRPr="00CF6A57">
        <w:rPr>
          <w:rFonts w:ascii="Arial" w:hAnsi="Arial" w:cs="Arial"/>
          <w:i/>
          <w:lang w:val="en-GB"/>
        </w:rPr>
        <w:t>-</w:t>
      </w:r>
      <w:r w:rsidRPr="00CF6A57">
        <w:rPr>
          <w:rFonts w:ascii="Arial" w:hAnsi="Arial" w:cs="Arial"/>
          <w:i/>
          <w:lang w:val="en-GB"/>
        </w:rPr>
        <w:tab/>
      </w:r>
      <w:r w:rsidR="00887E2F" w:rsidRPr="00CF6A57">
        <w:rPr>
          <w:rFonts w:ascii="Arial" w:hAnsi="Arial" w:cs="Arial"/>
          <w:i/>
          <w:lang w:val="en-GB"/>
        </w:rPr>
        <w:t xml:space="preserve"> in metalworking;</w:t>
      </w:r>
    </w:p>
    <w:p w:rsidR="00887E2F" w:rsidRPr="00CF6A57" w:rsidRDefault="00BC08A6" w:rsidP="00BC08A6">
      <w:pPr>
        <w:autoSpaceDE w:val="0"/>
        <w:autoSpaceDN w:val="0"/>
        <w:adjustRightInd w:val="0"/>
        <w:spacing w:before="120"/>
        <w:ind w:left="1620" w:hanging="540"/>
        <w:jc w:val="both"/>
        <w:rPr>
          <w:rFonts w:ascii="Arial" w:hAnsi="Arial" w:cs="Arial"/>
          <w:i/>
          <w:lang w:val="en-GB"/>
        </w:rPr>
      </w:pPr>
      <w:r w:rsidRPr="00CF6A57">
        <w:rPr>
          <w:rFonts w:ascii="Arial" w:hAnsi="Arial" w:cs="Arial"/>
          <w:i/>
          <w:lang w:val="en-GB"/>
        </w:rPr>
        <w:t>-</w:t>
      </w:r>
      <w:r w:rsidR="00887E2F" w:rsidRPr="00CF6A57">
        <w:rPr>
          <w:rFonts w:ascii="Arial" w:hAnsi="Arial" w:cs="Arial"/>
          <w:i/>
          <w:lang w:val="en-GB"/>
        </w:rPr>
        <w:t xml:space="preserve"> </w:t>
      </w:r>
      <w:r w:rsidRPr="00CF6A57">
        <w:rPr>
          <w:rFonts w:ascii="Arial" w:hAnsi="Arial" w:cs="Arial"/>
          <w:i/>
          <w:lang w:val="en-GB"/>
        </w:rPr>
        <w:tab/>
      </w:r>
      <w:r w:rsidR="00887E2F" w:rsidRPr="00CF6A57">
        <w:rPr>
          <w:rFonts w:ascii="Arial" w:hAnsi="Arial" w:cs="Arial"/>
          <w:i/>
          <w:lang w:val="en-GB"/>
        </w:rPr>
        <w:t>for fat liquoring of leather.</w:t>
      </w:r>
    </w:p>
    <w:p w:rsidR="00887E2F" w:rsidRPr="00CF6A57" w:rsidRDefault="00887E2F" w:rsidP="00BC08A6">
      <w:pPr>
        <w:autoSpaceDE w:val="0"/>
        <w:autoSpaceDN w:val="0"/>
        <w:adjustRightInd w:val="0"/>
        <w:spacing w:before="120"/>
        <w:ind w:left="1080" w:hanging="540"/>
        <w:jc w:val="both"/>
        <w:rPr>
          <w:rFonts w:ascii="Arial" w:hAnsi="Arial" w:cs="Arial"/>
          <w:i/>
          <w:lang w:val="en-GB"/>
        </w:rPr>
      </w:pPr>
      <w:r w:rsidRPr="00CF6A57">
        <w:rPr>
          <w:rFonts w:ascii="Arial" w:hAnsi="Arial" w:cs="Arial"/>
          <w:i/>
          <w:lang w:val="en-GB"/>
        </w:rPr>
        <w:t xml:space="preserve">2. </w:t>
      </w:r>
      <w:r w:rsidR="00BC08A6" w:rsidRPr="00CF6A57">
        <w:rPr>
          <w:rFonts w:ascii="Arial" w:hAnsi="Arial" w:cs="Arial"/>
          <w:i/>
          <w:lang w:val="en-GB"/>
        </w:rPr>
        <w:tab/>
      </w:r>
      <w:r w:rsidRPr="00CF6A57">
        <w:rPr>
          <w:rFonts w:ascii="Arial" w:hAnsi="Arial" w:cs="Arial"/>
          <w:i/>
          <w:lang w:val="en-GB"/>
        </w:rPr>
        <w:t>Before 1 January 2003 all remaining uses of SCCPs will be reviewed by the European Commission, in cooperation with the Member States and the OSPAR</w:t>
      </w:r>
      <w:r w:rsidR="00875BE9" w:rsidRPr="00CF6A57">
        <w:rPr>
          <w:rFonts w:ascii="Arial" w:hAnsi="Arial" w:cs="Arial"/>
          <w:i/>
          <w:lang w:val="en-GB"/>
        </w:rPr>
        <w:t xml:space="preserve"> </w:t>
      </w:r>
      <w:r w:rsidRPr="00CF6A57">
        <w:rPr>
          <w:rFonts w:ascii="Arial" w:hAnsi="Arial" w:cs="Arial"/>
          <w:i/>
          <w:lang w:val="en-GB"/>
        </w:rPr>
        <w:t>Commission, in the light of any</w:t>
      </w:r>
      <w:r w:rsidR="00875BE9" w:rsidRPr="00CF6A57">
        <w:rPr>
          <w:rFonts w:ascii="Arial" w:hAnsi="Arial" w:cs="Arial"/>
          <w:i/>
          <w:lang w:val="en-GB"/>
        </w:rPr>
        <w:t xml:space="preserve"> </w:t>
      </w:r>
      <w:r w:rsidRPr="00CF6A57">
        <w:rPr>
          <w:rFonts w:ascii="Arial" w:hAnsi="Arial" w:cs="Arial"/>
          <w:i/>
          <w:lang w:val="en-GB"/>
        </w:rPr>
        <w:t>relevant new scientific data on risks posed by SCCPs to health and the environment.</w:t>
      </w:r>
    </w:p>
    <w:p w:rsidR="00595E80" w:rsidRPr="00CF6A57" w:rsidRDefault="00887E2F" w:rsidP="00BC08A6">
      <w:pPr>
        <w:autoSpaceDE w:val="0"/>
        <w:autoSpaceDN w:val="0"/>
        <w:adjustRightInd w:val="0"/>
        <w:spacing w:before="120"/>
        <w:ind w:left="540"/>
        <w:jc w:val="both"/>
        <w:rPr>
          <w:rFonts w:ascii="Arial" w:hAnsi="Arial" w:cs="Arial"/>
          <w:i/>
          <w:lang w:val="en-GB"/>
        </w:rPr>
      </w:pPr>
      <w:r w:rsidRPr="00CF6A57">
        <w:rPr>
          <w:rFonts w:ascii="Arial" w:hAnsi="Arial" w:cs="Arial"/>
          <w:i/>
          <w:lang w:val="en-GB"/>
        </w:rPr>
        <w:t>The European Parliament will be informed of the outcome</w:t>
      </w:r>
      <w:r w:rsidR="008964DA" w:rsidRPr="00CF6A57">
        <w:rPr>
          <w:rFonts w:ascii="Arial" w:hAnsi="Arial" w:cs="Arial"/>
          <w:i/>
          <w:lang w:val="en-GB"/>
        </w:rPr>
        <w:t xml:space="preserve"> of this review.”</w:t>
      </w:r>
    </w:p>
    <w:p w:rsidR="004B3C97" w:rsidRPr="00CF6A57" w:rsidRDefault="008964DA" w:rsidP="00595E80">
      <w:pPr>
        <w:tabs>
          <w:tab w:val="left" w:pos="0"/>
          <w:tab w:val="left" w:pos="540"/>
        </w:tabs>
        <w:spacing w:before="120"/>
        <w:jc w:val="both"/>
        <w:rPr>
          <w:rFonts w:ascii="Arial" w:hAnsi="Arial" w:cs="Arial"/>
          <w:lang w:val="en-GB"/>
        </w:rPr>
      </w:pPr>
      <w:r w:rsidRPr="00CF6A57">
        <w:rPr>
          <w:rFonts w:ascii="Arial" w:hAnsi="Arial" w:cs="Arial"/>
          <w:lang w:val="en-GB"/>
        </w:rPr>
        <w:br w:type="page"/>
      </w:r>
      <w:r w:rsidR="00ED397C" w:rsidRPr="00CF6A57">
        <w:rPr>
          <w:rFonts w:ascii="Arial" w:hAnsi="Arial" w:cs="Arial"/>
          <w:lang w:val="en-GB"/>
        </w:rPr>
        <w:lastRenderedPageBreak/>
        <w:t>The scope of Directive 200</w:t>
      </w:r>
      <w:r w:rsidR="00C062C5" w:rsidRPr="00CF6A57">
        <w:rPr>
          <w:rFonts w:ascii="Arial" w:hAnsi="Arial" w:cs="Arial"/>
          <w:lang w:val="en-GB"/>
        </w:rPr>
        <w:t>2</w:t>
      </w:r>
      <w:r w:rsidR="00ED397C" w:rsidRPr="00CF6A57">
        <w:rPr>
          <w:rFonts w:ascii="Arial" w:hAnsi="Arial" w:cs="Arial"/>
          <w:lang w:val="en-GB"/>
        </w:rPr>
        <w:t xml:space="preserve">/45/EC differs slightly from that of </w:t>
      </w:r>
      <w:r w:rsidR="004B3C97" w:rsidRPr="00CF6A57">
        <w:rPr>
          <w:rFonts w:ascii="Arial" w:hAnsi="Arial" w:cs="Arial"/>
          <w:lang w:val="en-GB"/>
        </w:rPr>
        <w:t>OSPAR Decision 95</w:t>
      </w:r>
      <w:r w:rsidR="00ED397C" w:rsidRPr="00CF6A57">
        <w:rPr>
          <w:rFonts w:ascii="Arial" w:hAnsi="Arial" w:cs="Arial"/>
          <w:lang w:val="en-GB"/>
        </w:rPr>
        <w:t>/</w:t>
      </w:r>
      <w:r w:rsidR="004B3C97" w:rsidRPr="00CF6A57">
        <w:rPr>
          <w:rFonts w:ascii="Arial" w:hAnsi="Arial" w:cs="Arial"/>
          <w:lang w:val="en-GB"/>
        </w:rPr>
        <w:t xml:space="preserve">1 </w:t>
      </w:r>
      <w:r w:rsidR="00ED397C" w:rsidRPr="00CF6A57">
        <w:rPr>
          <w:rFonts w:ascii="Arial" w:hAnsi="Arial" w:cs="Arial"/>
          <w:lang w:val="en-GB"/>
        </w:rPr>
        <w:t>which</w:t>
      </w:r>
      <w:r w:rsidR="004B3C97" w:rsidRPr="00CF6A57">
        <w:rPr>
          <w:rFonts w:ascii="Arial" w:hAnsi="Arial" w:cs="Arial"/>
          <w:lang w:val="en-GB"/>
        </w:rPr>
        <w:t xml:space="preserve"> </w:t>
      </w:r>
      <w:r w:rsidR="000E5374" w:rsidRPr="00CF6A57">
        <w:rPr>
          <w:rFonts w:ascii="Arial" w:hAnsi="Arial" w:cs="Arial"/>
          <w:lang w:val="en-GB"/>
        </w:rPr>
        <w:t>is broader in scope covering the</w:t>
      </w:r>
      <w:r w:rsidR="004B3C97" w:rsidRPr="00CF6A57">
        <w:rPr>
          <w:rFonts w:ascii="Arial" w:hAnsi="Arial" w:cs="Arial"/>
          <w:lang w:val="en-GB"/>
        </w:rPr>
        <w:t xml:space="preserve"> following use categories for short chained chlorinated paraffins:</w:t>
      </w:r>
    </w:p>
    <w:p w:rsidR="004B3C97" w:rsidRPr="00CF6A57" w:rsidRDefault="004B3C97" w:rsidP="00595E80">
      <w:pPr>
        <w:tabs>
          <w:tab w:val="left" w:pos="1080"/>
        </w:tabs>
        <w:spacing w:before="120"/>
        <w:ind w:left="1080" w:hanging="540"/>
        <w:jc w:val="both"/>
        <w:rPr>
          <w:rFonts w:ascii="Arial" w:hAnsi="Arial" w:cs="Arial"/>
          <w:lang w:val="en-GB"/>
        </w:rPr>
      </w:pPr>
      <w:r w:rsidRPr="00CF6A57">
        <w:rPr>
          <w:rFonts w:ascii="Arial" w:hAnsi="Arial" w:cs="Arial"/>
          <w:lang w:val="en-GB"/>
        </w:rPr>
        <w:t>a.</w:t>
      </w:r>
      <w:r w:rsidRPr="00CF6A57">
        <w:rPr>
          <w:rFonts w:ascii="Arial" w:hAnsi="Arial" w:cs="Arial"/>
          <w:lang w:val="en-GB"/>
        </w:rPr>
        <w:tab/>
        <w:t>use as plasticiser in paints and coatings;</w:t>
      </w:r>
    </w:p>
    <w:p w:rsidR="004B3C97" w:rsidRPr="00CF6A57" w:rsidRDefault="004B3C97" w:rsidP="00595E80">
      <w:pPr>
        <w:tabs>
          <w:tab w:val="left" w:pos="1080"/>
        </w:tabs>
        <w:spacing w:before="120"/>
        <w:ind w:left="1080" w:hanging="540"/>
        <w:jc w:val="both"/>
        <w:rPr>
          <w:rFonts w:ascii="Arial" w:hAnsi="Arial" w:cs="Arial"/>
          <w:lang w:val="en-GB"/>
        </w:rPr>
      </w:pPr>
      <w:r w:rsidRPr="00CF6A57">
        <w:rPr>
          <w:rFonts w:ascii="Arial" w:hAnsi="Arial" w:cs="Arial"/>
          <w:lang w:val="en-GB"/>
        </w:rPr>
        <w:t>b.</w:t>
      </w:r>
      <w:r w:rsidRPr="00CF6A57">
        <w:rPr>
          <w:rFonts w:ascii="Arial" w:hAnsi="Arial" w:cs="Arial"/>
          <w:lang w:val="en-GB"/>
        </w:rPr>
        <w:tab/>
        <w:t>use as plasticiser in sealants;</w:t>
      </w:r>
    </w:p>
    <w:p w:rsidR="004B3C97" w:rsidRPr="00CF6A57" w:rsidRDefault="004B3C97" w:rsidP="00595E80">
      <w:pPr>
        <w:tabs>
          <w:tab w:val="left" w:pos="1080"/>
        </w:tabs>
        <w:spacing w:before="120"/>
        <w:ind w:left="1080" w:hanging="540"/>
        <w:jc w:val="both"/>
        <w:rPr>
          <w:rFonts w:ascii="Arial" w:hAnsi="Arial" w:cs="Arial"/>
          <w:lang w:val="en-GB"/>
        </w:rPr>
      </w:pPr>
      <w:r w:rsidRPr="00CF6A57">
        <w:rPr>
          <w:rFonts w:ascii="Arial" w:hAnsi="Arial" w:cs="Arial"/>
          <w:lang w:val="en-GB"/>
        </w:rPr>
        <w:t>c.</w:t>
      </w:r>
      <w:r w:rsidRPr="00CF6A57">
        <w:rPr>
          <w:rFonts w:ascii="Arial" w:hAnsi="Arial" w:cs="Arial"/>
          <w:lang w:val="en-GB"/>
        </w:rPr>
        <w:tab/>
        <w:t>use in metal working fluids;</w:t>
      </w:r>
    </w:p>
    <w:p w:rsidR="00595E80" w:rsidRPr="00CF6A57" w:rsidRDefault="004B3C97" w:rsidP="00595E80">
      <w:pPr>
        <w:tabs>
          <w:tab w:val="left" w:pos="1080"/>
        </w:tabs>
        <w:spacing w:before="120"/>
        <w:ind w:left="1080" w:hanging="540"/>
        <w:jc w:val="both"/>
        <w:rPr>
          <w:rFonts w:ascii="Arial" w:hAnsi="Arial" w:cs="Arial"/>
          <w:lang w:val="en-GB"/>
        </w:rPr>
      </w:pPr>
      <w:r w:rsidRPr="00CF6A57">
        <w:rPr>
          <w:rFonts w:ascii="Arial" w:hAnsi="Arial" w:cs="Arial"/>
          <w:lang w:val="en-GB"/>
        </w:rPr>
        <w:t>d.</w:t>
      </w:r>
      <w:r w:rsidRPr="00CF6A57">
        <w:rPr>
          <w:rFonts w:ascii="Arial" w:hAnsi="Arial" w:cs="Arial"/>
          <w:lang w:val="en-GB"/>
        </w:rPr>
        <w:tab/>
        <w:t>use as flame retardant in rubber, plastics and textiles.</w:t>
      </w:r>
    </w:p>
    <w:p w:rsidR="004B3C97" w:rsidRPr="00CF6A57" w:rsidRDefault="004B3C97" w:rsidP="00F741BE">
      <w:pPr>
        <w:tabs>
          <w:tab w:val="left" w:pos="0"/>
          <w:tab w:val="left" w:pos="540"/>
        </w:tabs>
        <w:spacing w:before="120"/>
        <w:jc w:val="both"/>
        <w:rPr>
          <w:rFonts w:ascii="Arial" w:hAnsi="Arial" w:cs="Arial"/>
          <w:lang w:val="en-GB"/>
        </w:rPr>
      </w:pPr>
      <w:r w:rsidRPr="00CF6A57">
        <w:rPr>
          <w:rFonts w:ascii="Arial" w:hAnsi="Arial" w:cs="Arial"/>
          <w:lang w:val="en-GB"/>
        </w:rPr>
        <w:t>The time frame</w:t>
      </w:r>
      <w:r w:rsidR="00F741BE" w:rsidRPr="00CF6A57">
        <w:rPr>
          <w:rFonts w:ascii="Arial" w:hAnsi="Arial" w:cs="Arial"/>
          <w:lang w:val="en-GB"/>
        </w:rPr>
        <w:t>s</w:t>
      </w:r>
      <w:r w:rsidR="00ED397C" w:rsidRPr="00CF6A57">
        <w:rPr>
          <w:rFonts w:ascii="Arial" w:hAnsi="Arial" w:cs="Arial"/>
          <w:lang w:val="en-GB"/>
        </w:rPr>
        <w:t xml:space="preserve"> for implementing the </w:t>
      </w:r>
      <w:r w:rsidR="00F741BE" w:rsidRPr="00CF6A57">
        <w:rPr>
          <w:rFonts w:ascii="Arial" w:hAnsi="Arial" w:cs="Arial"/>
          <w:lang w:val="en-GB"/>
        </w:rPr>
        <w:t>marketing and use restrictions under Directive 200</w:t>
      </w:r>
      <w:r w:rsidR="00C062C5" w:rsidRPr="00CF6A57">
        <w:rPr>
          <w:rFonts w:ascii="Arial" w:hAnsi="Arial" w:cs="Arial"/>
          <w:lang w:val="en-GB"/>
        </w:rPr>
        <w:t>2</w:t>
      </w:r>
      <w:r w:rsidR="00F741BE" w:rsidRPr="00CF6A57">
        <w:rPr>
          <w:rFonts w:ascii="Arial" w:hAnsi="Arial" w:cs="Arial"/>
          <w:lang w:val="en-GB"/>
        </w:rPr>
        <w:t xml:space="preserve">/45/EC and </w:t>
      </w:r>
      <w:r w:rsidR="00FD370B">
        <w:rPr>
          <w:rFonts w:ascii="Arial" w:hAnsi="Arial" w:cs="Arial"/>
          <w:lang w:val="en-GB"/>
        </w:rPr>
        <w:t>for th</w:t>
      </w:r>
      <w:r w:rsidR="00B04849">
        <w:rPr>
          <w:rFonts w:ascii="Arial" w:hAnsi="Arial" w:cs="Arial"/>
          <w:lang w:val="en-GB"/>
        </w:rPr>
        <w:t>e</w:t>
      </w:r>
      <w:r w:rsidR="00FD370B">
        <w:rPr>
          <w:rFonts w:ascii="Arial" w:hAnsi="Arial" w:cs="Arial"/>
          <w:lang w:val="en-GB"/>
        </w:rPr>
        <w:t xml:space="preserve"> phase-out of SCCPs under </w:t>
      </w:r>
      <w:r w:rsidR="00F741BE" w:rsidRPr="00CF6A57">
        <w:rPr>
          <w:rFonts w:ascii="Arial" w:hAnsi="Arial" w:cs="Arial"/>
          <w:lang w:val="en-GB"/>
        </w:rPr>
        <w:t xml:space="preserve">PARCOM Decision 95/1 </w:t>
      </w:r>
      <w:r w:rsidRPr="00CF6A57">
        <w:rPr>
          <w:rFonts w:ascii="Arial" w:hAnsi="Arial" w:cs="Arial"/>
          <w:lang w:val="en-GB"/>
        </w:rPr>
        <w:t xml:space="preserve">also </w:t>
      </w:r>
      <w:r w:rsidR="00F741BE" w:rsidRPr="00CF6A57">
        <w:rPr>
          <w:rFonts w:ascii="Arial" w:hAnsi="Arial" w:cs="Arial"/>
          <w:lang w:val="en-GB"/>
        </w:rPr>
        <w:t xml:space="preserve">differ </w:t>
      </w:r>
      <w:r w:rsidRPr="00CF6A57">
        <w:rPr>
          <w:rFonts w:ascii="Arial" w:hAnsi="Arial" w:cs="Arial"/>
          <w:lang w:val="en-GB"/>
        </w:rPr>
        <w:t>slightly</w:t>
      </w:r>
      <w:r w:rsidR="000E5374" w:rsidRPr="00CF6A57">
        <w:rPr>
          <w:rFonts w:ascii="Arial" w:hAnsi="Arial" w:cs="Arial"/>
          <w:lang w:val="en-GB"/>
        </w:rPr>
        <w:t xml:space="preserve"> as </w:t>
      </w:r>
      <w:r w:rsidR="00D53F37" w:rsidRPr="00CF6A57">
        <w:rPr>
          <w:rFonts w:ascii="Arial" w:hAnsi="Arial" w:cs="Arial"/>
          <w:lang w:val="en-GB"/>
        </w:rPr>
        <w:t xml:space="preserve">national measures to implement the Directive are to be in place by 6 July 2003 and should be </w:t>
      </w:r>
      <w:r w:rsidR="000E5374" w:rsidRPr="00CF6A57">
        <w:rPr>
          <w:rFonts w:ascii="Arial" w:hAnsi="Arial" w:cs="Arial"/>
          <w:lang w:val="en-GB"/>
        </w:rPr>
        <w:t>appl</w:t>
      </w:r>
      <w:r w:rsidR="00D53F37" w:rsidRPr="00CF6A57">
        <w:rPr>
          <w:rFonts w:ascii="Arial" w:hAnsi="Arial" w:cs="Arial"/>
          <w:lang w:val="en-GB"/>
        </w:rPr>
        <w:t>ied by 6 January 2004 at the latest</w:t>
      </w:r>
      <w:r w:rsidR="00B04849">
        <w:rPr>
          <w:rFonts w:ascii="Arial" w:hAnsi="Arial" w:cs="Arial"/>
          <w:lang w:val="en-GB"/>
        </w:rPr>
        <w:t>.</w:t>
      </w:r>
      <w:r w:rsidR="00F741BE" w:rsidRPr="00CF6A57">
        <w:rPr>
          <w:rFonts w:ascii="Arial" w:hAnsi="Arial" w:cs="Arial"/>
          <w:lang w:val="en-GB"/>
        </w:rPr>
        <w:t xml:space="preserve"> </w:t>
      </w:r>
      <w:r w:rsidR="00B718B5" w:rsidRPr="00CF6A57">
        <w:rPr>
          <w:rFonts w:ascii="Arial" w:hAnsi="Arial" w:cs="Arial"/>
          <w:lang w:val="en-GB"/>
        </w:rPr>
        <w:t>Under Decision 95/1 i</w:t>
      </w:r>
      <w:r w:rsidR="00D53F37" w:rsidRPr="00CF6A57">
        <w:rPr>
          <w:rFonts w:ascii="Arial" w:hAnsi="Arial" w:cs="Arial"/>
          <w:lang w:val="en-GB"/>
        </w:rPr>
        <w:t>n contrast, u</w:t>
      </w:r>
      <w:r w:rsidRPr="00CF6A57">
        <w:rPr>
          <w:rFonts w:ascii="Arial" w:hAnsi="Arial" w:cs="Arial"/>
          <w:lang w:val="en-GB"/>
        </w:rPr>
        <w:t xml:space="preserve">se in category b. </w:t>
      </w:r>
      <w:r w:rsidR="00F741BE" w:rsidRPr="00CF6A57">
        <w:rPr>
          <w:rFonts w:ascii="Arial" w:hAnsi="Arial" w:cs="Arial"/>
          <w:lang w:val="en-GB"/>
        </w:rPr>
        <w:t>above</w:t>
      </w:r>
      <w:r w:rsidRPr="00CF6A57">
        <w:rPr>
          <w:rFonts w:ascii="Arial" w:hAnsi="Arial" w:cs="Arial"/>
          <w:lang w:val="en-GB"/>
        </w:rPr>
        <w:t xml:space="preserve"> for plasticiser in sealants in dams and in category d., in conveyor belts for the exclusive use in underground mining</w:t>
      </w:r>
      <w:r w:rsidR="00F741BE" w:rsidRPr="00CF6A57">
        <w:rPr>
          <w:rFonts w:ascii="Arial" w:hAnsi="Arial" w:cs="Arial"/>
          <w:lang w:val="en-GB"/>
        </w:rPr>
        <w:t xml:space="preserve"> are to be phased-out</w:t>
      </w:r>
      <w:r w:rsidRPr="00CF6A57">
        <w:rPr>
          <w:rFonts w:ascii="Arial" w:hAnsi="Arial" w:cs="Arial"/>
          <w:lang w:val="en-GB"/>
        </w:rPr>
        <w:t xml:space="preserve"> by 31 December 2004</w:t>
      </w:r>
      <w:r w:rsidR="00D53F37" w:rsidRPr="00CF6A57">
        <w:rPr>
          <w:rFonts w:ascii="Arial" w:hAnsi="Arial" w:cs="Arial"/>
          <w:lang w:val="en-GB"/>
        </w:rPr>
        <w:t xml:space="preserve"> while </w:t>
      </w:r>
      <w:r w:rsidR="00F741BE" w:rsidRPr="00CF6A57">
        <w:rPr>
          <w:rFonts w:ascii="Arial" w:hAnsi="Arial" w:cs="Arial"/>
          <w:lang w:val="en-GB"/>
        </w:rPr>
        <w:t>all</w:t>
      </w:r>
      <w:r w:rsidRPr="00CF6A57">
        <w:rPr>
          <w:rFonts w:ascii="Arial" w:hAnsi="Arial" w:cs="Arial"/>
          <w:lang w:val="en-GB"/>
        </w:rPr>
        <w:t xml:space="preserve"> other uses of short chained chlorinated paraffins in categories 2a-2d</w:t>
      </w:r>
      <w:r w:rsidR="00F741BE" w:rsidRPr="00CF6A57">
        <w:rPr>
          <w:rFonts w:ascii="Arial" w:hAnsi="Arial" w:cs="Arial"/>
          <w:lang w:val="en-GB"/>
        </w:rPr>
        <w:t xml:space="preserve"> are to be phased-out</w:t>
      </w:r>
      <w:r w:rsidRPr="00CF6A57">
        <w:rPr>
          <w:rFonts w:ascii="Arial" w:hAnsi="Arial" w:cs="Arial"/>
          <w:lang w:val="en-GB"/>
        </w:rPr>
        <w:t xml:space="preserve"> by 31 December 1999.</w:t>
      </w:r>
    </w:p>
    <w:p w:rsidR="008964DA" w:rsidRPr="00D763EB" w:rsidRDefault="008964DA" w:rsidP="00D763EB">
      <w:pPr>
        <w:pStyle w:val="Heading1"/>
        <w:tabs>
          <w:tab w:val="left" w:pos="540"/>
        </w:tabs>
        <w:rPr>
          <w:kern w:val="28"/>
          <w:sz w:val="28"/>
        </w:rPr>
      </w:pPr>
      <w:bookmarkStart w:id="12" w:name="_Toc145475023"/>
      <w:r w:rsidRPr="00D763EB">
        <w:rPr>
          <w:kern w:val="28"/>
          <w:sz w:val="28"/>
        </w:rPr>
        <w:t>3.</w:t>
      </w:r>
      <w:r w:rsidRPr="00D763EB">
        <w:rPr>
          <w:kern w:val="28"/>
          <w:sz w:val="28"/>
        </w:rPr>
        <w:tab/>
        <w:t>Overview of effectiveness</w:t>
      </w:r>
      <w:bookmarkEnd w:id="12"/>
    </w:p>
    <w:p w:rsidR="00FE3A57" w:rsidRPr="00D763EB" w:rsidRDefault="008964DA" w:rsidP="00D763EB">
      <w:pPr>
        <w:pStyle w:val="Heading2"/>
        <w:numPr>
          <w:ins w:id="13" w:author="OSPAR Commission" w:date="2006-08-23T15:53:00Z"/>
        </w:numPr>
        <w:tabs>
          <w:tab w:val="left" w:pos="540"/>
        </w:tabs>
        <w:spacing w:after="120"/>
        <w:rPr>
          <w:i w:val="0"/>
          <w:iCs w:val="0"/>
          <w:sz w:val="24"/>
          <w:szCs w:val="24"/>
        </w:rPr>
      </w:pPr>
      <w:bookmarkStart w:id="14" w:name="_Toc145475024"/>
      <w:r w:rsidRPr="00D763EB">
        <w:rPr>
          <w:i w:val="0"/>
          <w:iCs w:val="0"/>
          <w:sz w:val="24"/>
          <w:szCs w:val="24"/>
        </w:rPr>
        <w:t>3.1</w:t>
      </w:r>
      <w:r w:rsidRPr="00D763EB">
        <w:rPr>
          <w:i w:val="0"/>
          <w:iCs w:val="0"/>
          <w:sz w:val="24"/>
          <w:szCs w:val="24"/>
        </w:rPr>
        <w:tab/>
        <w:t>Progress in phasing-out SCCPs in accordance with the deadlines</w:t>
      </w:r>
      <w:bookmarkEnd w:id="14"/>
    </w:p>
    <w:p w:rsidR="0058606D" w:rsidRPr="00CF6A57" w:rsidRDefault="006A0434" w:rsidP="00595E80">
      <w:pPr>
        <w:tabs>
          <w:tab w:val="left" w:pos="567"/>
        </w:tabs>
        <w:spacing w:before="120"/>
        <w:jc w:val="both"/>
        <w:rPr>
          <w:rFonts w:ascii="Arial" w:hAnsi="Arial" w:cs="Arial"/>
          <w:lang w:val="en-GB"/>
        </w:rPr>
      </w:pPr>
      <w:r w:rsidRPr="00CF6A57">
        <w:rPr>
          <w:rFonts w:ascii="Arial" w:hAnsi="Arial" w:cs="Arial"/>
          <w:lang w:val="en-GB"/>
        </w:rPr>
        <w:t>A full i</w:t>
      </w:r>
      <w:r w:rsidR="00FE3A57" w:rsidRPr="00CF6A57">
        <w:rPr>
          <w:rFonts w:ascii="Arial" w:hAnsi="Arial" w:cs="Arial"/>
          <w:lang w:val="en-GB"/>
        </w:rPr>
        <w:t xml:space="preserve">mplementation </w:t>
      </w:r>
      <w:r w:rsidRPr="00CF6A57">
        <w:rPr>
          <w:rFonts w:ascii="Arial" w:hAnsi="Arial" w:cs="Arial"/>
          <w:lang w:val="en-GB"/>
        </w:rPr>
        <w:t xml:space="preserve">of Decision 95/1 </w:t>
      </w:r>
      <w:r w:rsidR="00FE3A57" w:rsidRPr="00CF6A57">
        <w:rPr>
          <w:rFonts w:ascii="Arial" w:hAnsi="Arial" w:cs="Arial"/>
          <w:lang w:val="en-GB"/>
        </w:rPr>
        <w:t xml:space="preserve">by legislation has been enforced in the </w:t>
      </w:r>
      <w:smartTag w:uri="urn:schemas-microsoft-com:office:smarttags" w:element="place">
        <w:smartTag w:uri="urn:schemas-microsoft-com:office:smarttags" w:element="country-region">
          <w:r w:rsidR="00FE3A57" w:rsidRPr="00CF6A57">
            <w:rPr>
              <w:rFonts w:ascii="Arial" w:hAnsi="Arial" w:cs="Arial"/>
              <w:lang w:val="en-GB"/>
            </w:rPr>
            <w:t>Netherlands</w:t>
          </w:r>
        </w:smartTag>
      </w:smartTag>
      <w:r w:rsidR="00FE3A57" w:rsidRPr="00CF6A57">
        <w:rPr>
          <w:rFonts w:ascii="Arial" w:hAnsi="Arial" w:cs="Arial"/>
          <w:lang w:val="en-GB"/>
        </w:rPr>
        <w:t xml:space="preserve"> in November </w:t>
      </w:r>
      <w:smartTag w:uri="urn:schemas-microsoft-com:office:smarttags" w:element="metricconverter">
        <w:smartTagPr>
          <w:attr w:name="ProductID" w:val="1999. In"/>
        </w:smartTagPr>
        <w:r w:rsidR="00FE3A57" w:rsidRPr="00CF6A57">
          <w:rPr>
            <w:rFonts w:ascii="Arial" w:hAnsi="Arial" w:cs="Arial"/>
            <w:lang w:val="en-GB"/>
          </w:rPr>
          <w:t>1999</w:t>
        </w:r>
        <w:r w:rsidRPr="00CF6A57">
          <w:rPr>
            <w:rFonts w:ascii="Arial" w:hAnsi="Arial" w:cs="Arial"/>
            <w:lang w:val="en-GB"/>
          </w:rPr>
          <w:t>. In</w:t>
        </w:r>
      </w:smartTag>
      <w:r w:rsidRPr="00CF6A57">
        <w:rPr>
          <w:rFonts w:ascii="Arial" w:hAnsi="Arial" w:cs="Arial"/>
          <w:lang w:val="en-GB"/>
        </w:rPr>
        <w:t xml:space="preserve"> 2004</w:t>
      </w:r>
      <w:r w:rsidR="00FD370B">
        <w:rPr>
          <w:rFonts w:ascii="Arial" w:hAnsi="Arial" w:cs="Arial"/>
          <w:lang w:val="en-GB"/>
        </w:rPr>
        <w:t>,</w:t>
      </w:r>
      <w:r w:rsidRPr="00CF6A57">
        <w:rPr>
          <w:rFonts w:ascii="Arial" w:hAnsi="Arial" w:cs="Arial"/>
          <w:lang w:val="en-GB"/>
        </w:rPr>
        <w:t xml:space="preserve"> the legislation was slightly amended for the implementation of </w:t>
      </w:r>
      <w:r w:rsidR="00FD370B">
        <w:rPr>
          <w:rFonts w:ascii="Arial" w:hAnsi="Arial" w:cs="Arial"/>
          <w:lang w:val="en-GB"/>
        </w:rPr>
        <w:t>D</w:t>
      </w:r>
      <w:r w:rsidRPr="00CF6A57">
        <w:rPr>
          <w:rFonts w:ascii="Arial" w:hAnsi="Arial" w:cs="Arial"/>
          <w:lang w:val="en-GB"/>
        </w:rPr>
        <w:t>irective 2002/45/EC while maintaining the full implementation of Decision 95/</w:t>
      </w:r>
      <w:r w:rsidR="0058606D" w:rsidRPr="00CF6A57">
        <w:rPr>
          <w:rFonts w:ascii="Arial" w:hAnsi="Arial" w:cs="Arial"/>
          <w:lang w:val="en-GB"/>
        </w:rPr>
        <w:t>1.</w:t>
      </w:r>
    </w:p>
    <w:p w:rsidR="0058606D" w:rsidRPr="00CF6A57" w:rsidRDefault="00FE3A57" w:rsidP="00595E80">
      <w:pPr>
        <w:tabs>
          <w:tab w:val="left" w:pos="567"/>
        </w:tabs>
        <w:spacing w:before="120"/>
        <w:jc w:val="both"/>
        <w:rPr>
          <w:rFonts w:ascii="Arial" w:hAnsi="Arial" w:cs="Arial"/>
          <w:lang w:val="en-GB"/>
        </w:rPr>
      </w:pPr>
      <w:smartTag w:uri="urn:schemas-microsoft-com:office:smarttags" w:element="country-region">
        <w:smartTag w:uri="urn:schemas-microsoft-com:office:smarttags" w:element="place">
          <w:r w:rsidRPr="00CF6A57">
            <w:rPr>
              <w:rFonts w:ascii="Arial" w:hAnsi="Arial" w:cs="Arial"/>
              <w:lang w:val="en-GB"/>
            </w:rPr>
            <w:t>Norway</w:t>
          </w:r>
        </w:smartTag>
      </w:smartTag>
      <w:r w:rsidRPr="00CF6A57">
        <w:rPr>
          <w:rFonts w:ascii="Arial" w:hAnsi="Arial" w:cs="Arial"/>
          <w:lang w:val="en-GB"/>
        </w:rPr>
        <w:t xml:space="preserve"> </w:t>
      </w:r>
      <w:r w:rsidR="006A0434" w:rsidRPr="00CF6A57">
        <w:rPr>
          <w:rFonts w:ascii="Arial" w:hAnsi="Arial" w:cs="Arial"/>
          <w:lang w:val="en-GB"/>
        </w:rPr>
        <w:t>has enforced a full ban on SC</w:t>
      </w:r>
      <w:r w:rsidR="00BC08A6" w:rsidRPr="00CF6A57">
        <w:rPr>
          <w:rFonts w:ascii="Arial" w:hAnsi="Arial" w:cs="Arial"/>
          <w:lang w:val="en-GB"/>
        </w:rPr>
        <w:t>CPs</w:t>
      </w:r>
      <w:r w:rsidR="006A0434" w:rsidRPr="00CF6A57">
        <w:rPr>
          <w:rFonts w:ascii="Arial" w:hAnsi="Arial" w:cs="Arial"/>
          <w:lang w:val="en-GB"/>
        </w:rPr>
        <w:t xml:space="preserve"> that came into force from 1 January 2005. </w:t>
      </w:r>
    </w:p>
    <w:p w:rsidR="0058606D" w:rsidRPr="00CF6A57" w:rsidRDefault="00FE3A57" w:rsidP="00595E80">
      <w:pPr>
        <w:tabs>
          <w:tab w:val="left" w:pos="567"/>
        </w:tabs>
        <w:spacing w:before="120"/>
        <w:jc w:val="both"/>
        <w:rPr>
          <w:rFonts w:ascii="Arial" w:hAnsi="Arial" w:cs="Arial"/>
          <w:lang w:val="en-GB"/>
        </w:rPr>
      </w:pPr>
      <w:r w:rsidRPr="00CF6A57">
        <w:rPr>
          <w:rFonts w:ascii="Arial" w:hAnsi="Arial" w:cs="Arial"/>
          <w:lang w:val="en-GB"/>
        </w:rPr>
        <w:t xml:space="preserve">In </w:t>
      </w:r>
      <w:smartTag w:uri="urn:schemas-microsoft-com:office:smarttags" w:element="country-region">
        <w:smartTag w:uri="urn:schemas-microsoft-com:office:smarttags" w:element="place">
          <w:r w:rsidRPr="00CF6A57">
            <w:rPr>
              <w:rFonts w:ascii="Arial" w:hAnsi="Arial" w:cs="Arial"/>
              <w:lang w:val="en-GB"/>
            </w:rPr>
            <w:t>Sweden</w:t>
          </w:r>
        </w:smartTag>
      </w:smartTag>
      <w:r w:rsidRPr="00CF6A57">
        <w:rPr>
          <w:rFonts w:ascii="Arial" w:hAnsi="Arial" w:cs="Arial"/>
          <w:lang w:val="en-GB"/>
        </w:rPr>
        <w:t>, a total phase out of the use of short</w:t>
      </w:r>
      <w:r w:rsidR="0058606D" w:rsidRPr="00CF6A57">
        <w:rPr>
          <w:rFonts w:ascii="Arial" w:hAnsi="Arial" w:cs="Arial"/>
          <w:lang w:val="en-GB"/>
        </w:rPr>
        <w:t xml:space="preserve"> </w:t>
      </w:r>
      <w:r w:rsidRPr="00CF6A57">
        <w:rPr>
          <w:rFonts w:ascii="Arial" w:hAnsi="Arial" w:cs="Arial"/>
          <w:lang w:val="en-GB"/>
        </w:rPr>
        <w:t xml:space="preserve">chained chlorinated paraffins in metal working fluids, and an almost total phase out of uses in products, has taken place by voluntary means. </w:t>
      </w:r>
      <w:r w:rsidR="00250589" w:rsidRPr="00CF6A57">
        <w:rPr>
          <w:rFonts w:ascii="Arial" w:hAnsi="Arial" w:cs="Arial"/>
          <w:lang w:val="en-GB"/>
        </w:rPr>
        <w:t>The use of chlorinated paraffins regardless of chain</w:t>
      </w:r>
      <w:r w:rsidR="00875BE9" w:rsidRPr="00CF6A57">
        <w:rPr>
          <w:rFonts w:ascii="Arial" w:hAnsi="Arial" w:cs="Arial"/>
          <w:lang w:val="en-GB"/>
        </w:rPr>
        <w:t>-</w:t>
      </w:r>
      <w:r w:rsidR="00250589" w:rsidRPr="00CF6A57">
        <w:rPr>
          <w:rFonts w:ascii="Arial" w:hAnsi="Arial" w:cs="Arial"/>
          <w:lang w:val="en-GB"/>
        </w:rPr>
        <w:t xml:space="preserve">length </w:t>
      </w:r>
      <w:r w:rsidR="00B07C45" w:rsidRPr="00CF6A57">
        <w:rPr>
          <w:rFonts w:ascii="Arial" w:hAnsi="Arial" w:cs="Arial"/>
          <w:lang w:val="en-GB"/>
        </w:rPr>
        <w:t xml:space="preserve">has also been reduced with about 85% in ten years time. </w:t>
      </w:r>
    </w:p>
    <w:p w:rsidR="0058606D" w:rsidRPr="00CF6A57" w:rsidRDefault="00FE3A57" w:rsidP="00595E80">
      <w:pPr>
        <w:tabs>
          <w:tab w:val="left" w:pos="567"/>
        </w:tabs>
        <w:spacing w:before="120"/>
        <w:jc w:val="both"/>
        <w:rPr>
          <w:rFonts w:ascii="Arial" w:hAnsi="Arial" w:cs="Arial"/>
          <w:lang w:val="en-GB"/>
        </w:rPr>
      </w:pPr>
      <w:smartTag w:uri="urn:schemas-microsoft-com:office:smarttags" w:element="country-region">
        <w:smartTag w:uri="urn:schemas-microsoft-com:office:smarttags" w:element="place">
          <w:r w:rsidRPr="00CF6A57">
            <w:rPr>
              <w:rFonts w:ascii="Arial" w:hAnsi="Arial" w:cs="Arial"/>
              <w:lang w:val="en-GB"/>
            </w:rPr>
            <w:t>Spain</w:t>
          </w:r>
        </w:smartTag>
      </w:smartTag>
      <w:r w:rsidRPr="00CF6A57">
        <w:rPr>
          <w:rFonts w:ascii="Arial" w:hAnsi="Arial" w:cs="Arial"/>
          <w:lang w:val="en-GB"/>
        </w:rPr>
        <w:t xml:space="preserve"> </w:t>
      </w:r>
      <w:r w:rsidR="00B07C45" w:rsidRPr="00CF6A57">
        <w:rPr>
          <w:rFonts w:ascii="Arial" w:hAnsi="Arial" w:cs="Arial"/>
          <w:lang w:val="en-GB"/>
        </w:rPr>
        <w:t xml:space="preserve">reports that </w:t>
      </w:r>
      <w:r w:rsidRPr="00CF6A57">
        <w:rPr>
          <w:rFonts w:ascii="Arial" w:hAnsi="Arial" w:cs="Arial"/>
          <w:lang w:val="en-GB"/>
        </w:rPr>
        <w:t xml:space="preserve">a substitution </w:t>
      </w:r>
      <w:r w:rsidR="00B07C45" w:rsidRPr="00CF6A57">
        <w:rPr>
          <w:rFonts w:ascii="Arial" w:hAnsi="Arial" w:cs="Arial"/>
          <w:lang w:val="en-GB"/>
        </w:rPr>
        <w:t>of SC</w:t>
      </w:r>
      <w:r w:rsidR="00BC08A6" w:rsidRPr="00CF6A57">
        <w:rPr>
          <w:rFonts w:ascii="Arial" w:hAnsi="Arial" w:cs="Arial"/>
          <w:lang w:val="en-GB"/>
        </w:rPr>
        <w:t>CPs</w:t>
      </w:r>
      <w:r w:rsidR="0092318E" w:rsidRPr="00CF6A57">
        <w:rPr>
          <w:rFonts w:ascii="Arial" w:hAnsi="Arial" w:cs="Arial"/>
          <w:lang w:val="en-GB"/>
        </w:rPr>
        <w:t xml:space="preserve"> has</w:t>
      </w:r>
      <w:r w:rsidR="00B07C45" w:rsidRPr="00CF6A57">
        <w:rPr>
          <w:rFonts w:ascii="Arial" w:hAnsi="Arial" w:cs="Arial"/>
          <w:lang w:val="en-GB"/>
        </w:rPr>
        <w:t xml:space="preserve"> taken place</w:t>
      </w:r>
      <w:r w:rsidR="00C90B0C" w:rsidRPr="00CF6A57">
        <w:rPr>
          <w:rFonts w:ascii="Arial" w:hAnsi="Arial" w:cs="Arial"/>
          <w:lang w:val="en-GB"/>
        </w:rPr>
        <w:t xml:space="preserve"> and that production of SC</w:t>
      </w:r>
      <w:r w:rsidR="00BC08A6" w:rsidRPr="00CF6A57">
        <w:rPr>
          <w:rFonts w:ascii="Arial" w:hAnsi="Arial" w:cs="Arial"/>
          <w:lang w:val="en-GB"/>
        </w:rPr>
        <w:t>CPs</w:t>
      </w:r>
      <w:r w:rsidR="00C90B0C" w:rsidRPr="00CF6A57">
        <w:rPr>
          <w:rFonts w:ascii="Arial" w:hAnsi="Arial" w:cs="Arial"/>
          <w:lang w:val="en-GB"/>
        </w:rPr>
        <w:t xml:space="preserve"> has been phased out. </w:t>
      </w:r>
    </w:p>
    <w:p w:rsidR="0058606D" w:rsidRPr="00CF6A57" w:rsidRDefault="00FE3A57" w:rsidP="00595E80">
      <w:pPr>
        <w:tabs>
          <w:tab w:val="left" w:pos="567"/>
        </w:tabs>
        <w:spacing w:before="120"/>
        <w:jc w:val="both"/>
        <w:rPr>
          <w:rFonts w:ascii="Arial" w:hAnsi="Arial" w:cs="Arial"/>
          <w:lang w:val="en-GB"/>
        </w:rPr>
      </w:pPr>
      <w:r w:rsidRPr="00CF6A57">
        <w:rPr>
          <w:rFonts w:ascii="Arial" w:hAnsi="Arial" w:cs="Arial"/>
          <w:lang w:val="en-GB"/>
        </w:rPr>
        <w:t xml:space="preserve">The </w:t>
      </w:r>
      <w:smartTag w:uri="urn:schemas-microsoft-com:office:smarttags" w:element="country-region">
        <w:smartTag w:uri="urn:schemas-microsoft-com:office:smarttags" w:element="place">
          <w:r w:rsidRPr="00CF6A57">
            <w:rPr>
              <w:rFonts w:ascii="Arial" w:hAnsi="Arial" w:cs="Arial"/>
              <w:lang w:val="en-GB"/>
            </w:rPr>
            <w:t>UK</w:t>
          </w:r>
        </w:smartTag>
      </w:smartTag>
      <w:r w:rsidRPr="00CF6A57">
        <w:rPr>
          <w:rFonts w:ascii="Arial" w:hAnsi="Arial" w:cs="Arial"/>
          <w:lang w:val="en-GB"/>
        </w:rPr>
        <w:t xml:space="preserve"> </w:t>
      </w:r>
      <w:r w:rsidR="00B07C45" w:rsidRPr="00CF6A57">
        <w:rPr>
          <w:rFonts w:ascii="Arial" w:hAnsi="Arial" w:cs="Arial"/>
          <w:lang w:val="en-GB"/>
        </w:rPr>
        <w:t xml:space="preserve">has a reservation </w:t>
      </w:r>
      <w:r w:rsidR="0058606D" w:rsidRPr="00CF6A57">
        <w:rPr>
          <w:rFonts w:ascii="Arial" w:hAnsi="Arial" w:cs="Arial"/>
          <w:lang w:val="en-GB"/>
        </w:rPr>
        <w:t xml:space="preserve">on Decision </w:t>
      </w:r>
      <w:r w:rsidR="00B07C45" w:rsidRPr="00CF6A57">
        <w:rPr>
          <w:rFonts w:ascii="Arial" w:hAnsi="Arial" w:cs="Arial"/>
          <w:lang w:val="en-GB"/>
        </w:rPr>
        <w:t xml:space="preserve">95/1 </w:t>
      </w:r>
      <w:r w:rsidR="0058606D" w:rsidRPr="00CF6A57">
        <w:rPr>
          <w:rFonts w:ascii="Arial" w:hAnsi="Arial" w:cs="Arial"/>
          <w:lang w:val="en-GB"/>
        </w:rPr>
        <w:t xml:space="preserve">and </w:t>
      </w:r>
      <w:r w:rsidR="00B07C45" w:rsidRPr="00CF6A57">
        <w:rPr>
          <w:rFonts w:ascii="Arial" w:hAnsi="Arial" w:cs="Arial"/>
          <w:lang w:val="en-GB"/>
        </w:rPr>
        <w:t>refer</w:t>
      </w:r>
      <w:r w:rsidR="0058606D" w:rsidRPr="00CF6A57">
        <w:rPr>
          <w:rFonts w:ascii="Arial" w:hAnsi="Arial" w:cs="Arial"/>
          <w:lang w:val="en-GB"/>
        </w:rPr>
        <w:t>s</w:t>
      </w:r>
      <w:r w:rsidR="00B07C45" w:rsidRPr="00CF6A57">
        <w:rPr>
          <w:rFonts w:ascii="Arial" w:hAnsi="Arial" w:cs="Arial"/>
          <w:lang w:val="en-GB"/>
        </w:rPr>
        <w:t xml:space="preserve"> to the results of the </w:t>
      </w:r>
      <w:r w:rsidRPr="00CF6A57">
        <w:rPr>
          <w:rFonts w:ascii="Arial" w:hAnsi="Arial" w:cs="Arial"/>
          <w:lang w:val="en-GB"/>
        </w:rPr>
        <w:t xml:space="preserve">assessment in the framework of the EC Existing substances Regulation and subsequent </w:t>
      </w:r>
      <w:r w:rsidR="00B07C45" w:rsidRPr="00CF6A57">
        <w:rPr>
          <w:rFonts w:ascii="Arial" w:hAnsi="Arial" w:cs="Arial"/>
          <w:lang w:val="en-GB"/>
        </w:rPr>
        <w:t xml:space="preserve">EC measures on risk reduction. </w:t>
      </w:r>
    </w:p>
    <w:p w:rsidR="0058606D" w:rsidRPr="00CF6A57" w:rsidRDefault="00B07C45" w:rsidP="00595E80">
      <w:pPr>
        <w:tabs>
          <w:tab w:val="left" w:pos="567"/>
        </w:tabs>
        <w:spacing w:before="120"/>
        <w:jc w:val="both"/>
        <w:rPr>
          <w:rFonts w:ascii="Arial" w:hAnsi="Arial" w:cs="Arial"/>
          <w:lang w:val="en-GB"/>
        </w:rPr>
      </w:pPr>
      <w:r w:rsidRPr="00CF6A57">
        <w:rPr>
          <w:rFonts w:ascii="Arial" w:hAnsi="Arial" w:cs="Arial"/>
          <w:lang w:val="en-GB"/>
        </w:rPr>
        <w:t xml:space="preserve">Denmark, Germany and </w:t>
      </w:r>
      <w:r w:rsidR="00FE3A57" w:rsidRPr="00CF6A57">
        <w:rPr>
          <w:rFonts w:ascii="Arial" w:hAnsi="Arial" w:cs="Arial"/>
          <w:lang w:val="en-GB"/>
        </w:rPr>
        <w:t xml:space="preserve">France </w:t>
      </w:r>
      <w:r w:rsidRPr="00CF6A57">
        <w:rPr>
          <w:rFonts w:ascii="Arial" w:hAnsi="Arial" w:cs="Arial"/>
          <w:lang w:val="en-GB"/>
        </w:rPr>
        <w:t>reported at the last assessment that they awaited EC measures on SC</w:t>
      </w:r>
      <w:r w:rsidR="00BC08A6" w:rsidRPr="00CF6A57">
        <w:rPr>
          <w:rFonts w:ascii="Arial" w:hAnsi="Arial" w:cs="Arial"/>
          <w:lang w:val="en-GB"/>
        </w:rPr>
        <w:t>CPs</w:t>
      </w:r>
      <w:r w:rsidRPr="00CF6A57">
        <w:rPr>
          <w:rFonts w:ascii="Arial" w:hAnsi="Arial" w:cs="Arial"/>
          <w:lang w:val="en-GB"/>
        </w:rPr>
        <w:t>.</w:t>
      </w:r>
      <w:r w:rsidR="00FE3A57" w:rsidRPr="00CF6A57">
        <w:rPr>
          <w:rFonts w:ascii="Arial" w:hAnsi="Arial" w:cs="Arial"/>
          <w:lang w:val="en-GB"/>
        </w:rPr>
        <w:t xml:space="preserve"> Germany </w:t>
      </w:r>
      <w:r w:rsidR="00C90B0C" w:rsidRPr="00CF6A57">
        <w:rPr>
          <w:rFonts w:ascii="Arial" w:hAnsi="Arial" w:cs="Arial"/>
          <w:lang w:val="en-GB"/>
        </w:rPr>
        <w:t xml:space="preserve">has </w:t>
      </w:r>
      <w:r w:rsidR="00FD370B">
        <w:rPr>
          <w:rFonts w:ascii="Arial" w:hAnsi="Arial" w:cs="Arial"/>
          <w:lang w:val="en-GB"/>
        </w:rPr>
        <w:t>implemented</w:t>
      </w:r>
      <w:r w:rsidR="00FD370B" w:rsidRPr="00CF6A57">
        <w:rPr>
          <w:rFonts w:ascii="Arial" w:hAnsi="Arial" w:cs="Arial"/>
          <w:lang w:val="en-GB"/>
        </w:rPr>
        <w:t xml:space="preserve"> </w:t>
      </w:r>
      <w:r w:rsidR="00C90B0C" w:rsidRPr="00CF6A57">
        <w:rPr>
          <w:rFonts w:ascii="Arial" w:hAnsi="Arial" w:cs="Arial"/>
          <w:lang w:val="en-GB"/>
        </w:rPr>
        <w:t xml:space="preserve">the recent </w:t>
      </w:r>
      <w:r w:rsidR="00FE3A57" w:rsidRPr="00CF6A57">
        <w:rPr>
          <w:rFonts w:ascii="Arial" w:hAnsi="Arial" w:cs="Arial"/>
          <w:lang w:val="en-GB"/>
        </w:rPr>
        <w:t>E</w:t>
      </w:r>
      <w:r w:rsidR="00C90B0C" w:rsidRPr="00CF6A57">
        <w:rPr>
          <w:rFonts w:ascii="Arial" w:hAnsi="Arial" w:cs="Arial"/>
          <w:lang w:val="en-GB"/>
        </w:rPr>
        <w:t xml:space="preserve">C measures and reports that the implementation of </w:t>
      </w:r>
      <w:r w:rsidR="0058606D" w:rsidRPr="00CF6A57">
        <w:rPr>
          <w:rFonts w:ascii="Arial" w:hAnsi="Arial" w:cs="Arial"/>
          <w:lang w:val="en-GB"/>
        </w:rPr>
        <w:t xml:space="preserve">Decision </w:t>
      </w:r>
      <w:r w:rsidR="00C90B0C" w:rsidRPr="00CF6A57">
        <w:rPr>
          <w:rFonts w:ascii="Arial" w:hAnsi="Arial" w:cs="Arial"/>
          <w:lang w:val="en-GB"/>
        </w:rPr>
        <w:t>95/1 is within the competence of the European Union.</w:t>
      </w:r>
      <w:r w:rsidR="00FE3A57" w:rsidRPr="00CF6A57">
        <w:rPr>
          <w:rFonts w:ascii="Arial" w:hAnsi="Arial" w:cs="Arial"/>
          <w:lang w:val="en-GB"/>
        </w:rPr>
        <w:t xml:space="preserve"> </w:t>
      </w:r>
      <w:r w:rsidR="00C90B0C" w:rsidRPr="00CF6A57">
        <w:rPr>
          <w:rFonts w:ascii="Arial" w:hAnsi="Arial" w:cs="Arial"/>
          <w:lang w:val="en-GB"/>
        </w:rPr>
        <w:t xml:space="preserve">The production of short chain chlorinated paraffins in </w:t>
      </w:r>
      <w:smartTag w:uri="urn:schemas-microsoft-com:office:smarttags" w:element="country-region">
        <w:smartTag w:uri="urn:schemas-microsoft-com:office:smarttags" w:element="place">
          <w:r w:rsidR="00C90B0C" w:rsidRPr="00CF6A57">
            <w:rPr>
              <w:rFonts w:ascii="Arial" w:hAnsi="Arial" w:cs="Arial"/>
              <w:lang w:val="en-GB"/>
            </w:rPr>
            <w:t>Germany</w:t>
          </w:r>
        </w:smartTag>
      </w:smartTag>
      <w:r w:rsidR="00C90B0C" w:rsidRPr="00CF6A57">
        <w:rPr>
          <w:rFonts w:ascii="Arial" w:hAnsi="Arial" w:cs="Arial"/>
          <w:lang w:val="en-GB"/>
        </w:rPr>
        <w:t xml:space="preserve"> terminated by the end of 1995. </w:t>
      </w:r>
    </w:p>
    <w:p w:rsidR="0058606D" w:rsidRPr="00CF6A57" w:rsidRDefault="00FE3A57" w:rsidP="00595E80">
      <w:pPr>
        <w:tabs>
          <w:tab w:val="left" w:pos="567"/>
        </w:tabs>
        <w:spacing w:before="120"/>
        <w:jc w:val="both"/>
        <w:rPr>
          <w:rFonts w:ascii="Arial" w:hAnsi="Arial" w:cs="Arial"/>
          <w:lang w:val="en-GB"/>
        </w:rPr>
      </w:pPr>
      <w:smartTag w:uri="urn:schemas-microsoft-com:office:smarttags" w:element="country-region">
        <w:r w:rsidRPr="00CF6A57">
          <w:rPr>
            <w:rFonts w:ascii="Arial" w:hAnsi="Arial" w:cs="Arial"/>
            <w:lang w:val="en-GB"/>
          </w:rPr>
          <w:t>Belgium</w:t>
        </w:r>
      </w:smartTag>
      <w:r w:rsidRPr="00CF6A57">
        <w:rPr>
          <w:rFonts w:ascii="Arial" w:hAnsi="Arial" w:cs="Arial"/>
          <w:lang w:val="en-GB"/>
        </w:rPr>
        <w:t xml:space="preserve"> and </w:t>
      </w:r>
      <w:smartTag w:uri="urn:schemas-microsoft-com:office:smarttags" w:element="place">
        <w:smartTag w:uri="urn:schemas-microsoft-com:office:smarttags" w:element="country-region">
          <w:r w:rsidRPr="00CF6A57">
            <w:rPr>
              <w:rFonts w:ascii="Arial" w:hAnsi="Arial" w:cs="Arial"/>
              <w:lang w:val="en-GB"/>
            </w:rPr>
            <w:t>Finland</w:t>
          </w:r>
        </w:smartTag>
      </w:smartTag>
      <w:r w:rsidRPr="00CF6A57">
        <w:rPr>
          <w:rFonts w:ascii="Arial" w:hAnsi="Arial" w:cs="Arial"/>
          <w:lang w:val="en-GB"/>
        </w:rPr>
        <w:t xml:space="preserve"> </w:t>
      </w:r>
      <w:r w:rsidR="00C90B0C" w:rsidRPr="00CF6A57">
        <w:rPr>
          <w:rFonts w:ascii="Arial" w:hAnsi="Arial" w:cs="Arial"/>
          <w:lang w:val="en-GB"/>
        </w:rPr>
        <w:t xml:space="preserve">are also exclusively referring to the implementation of the EC measures. </w:t>
      </w:r>
    </w:p>
    <w:p w:rsidR="00FE3A57" w:rsidRPr="00CF6A57" w:rsidRDefault="00FE3A57" w:rsidP="00595E80">
      <w:pPr>
        <w:tabs>
          <w:tab w:val="left" w:pos="567"/>
        </w:tabs>
        <w:spacing w:before="120"/>
        <w:jc w:val="both"/>
        <w:rPr>
          <w:rFonts w:ascii="Arial" w:hAnsi="Arial" w:cs="Arial"/>
          <w:lang w:val="en-GB"/>
        </w:rPr>
      </w:pPr>
      <w:smartTag w:uri="urn:schemas-microsoft-com:office:smarttags" w:element="place">
        <w:smartTag w:uri="urn:schemas-microsoft-com:office:smarttags" w:element="country-region">
          <w:r w:rsidRPr="00CF6A57">
            <w:rPr>
              <w:rFonts w:ascii="Arial" w:hAnsi="Arial" w:cs="Arial"/>
              <w:snapToGrid w:val="0"/>
              <w:lang w:val="en-GB" w:eastAsia="de-DE"/>
            </w:rPr>
            <w:t>Switzerland</w:t>
          </w:r>
        </w:smartTag>
      </w:smartTag>
      <w:r w:rsidRPr="00CF6A57">
        <w:rPr>
          <w:rFonts w:ascii="Arial" w:hAnsi="Arial" w:cs="Arial"/>
          <w:snapToGrid w:val="0"/>
          <w:lang w:val="en-GB" w:eastAsia="de-DE"/>
        </w:rPr>
        <w:t xml:space="preserve"> </w:t>
      </w:r>
      <w:r w:rsidR="00C90B0C" w:rsidRPr="00CF6A57">
        <w:rPr>
          <w:rFonts w:ascii="Arial" w:hAnsi="Arial" w:cs="Arial"/>
          <w:snapToGrid w:val="0"/>
          <w:lang w:val="en-GB" w:eastAsia="de-DE"/>
        </w:rPr>
        <w:t xml:space="preserve">has decided to </w:t>
      </w:r>
      <w:r w:rsidRPr="00CF6A57">
        <w:rPr>
          <w:rFonts w:ascii="Arial" w:hAnsi="Arial" w:cs="Arial"/>
          <w:snapToGrid w:val="0"/>
          <w:lang w:val="en-GB" w:eastAsia="de-DE"/>
        </w:rPr>
        <w:t xml:space="preserve">implement Decision 95/1 by legislation </w:t>
      </w:r>
      <w:r w:rsidR="00D64AC5" w:rsidRPr="00CF6A57">
        <w:rPr>
          <w:rFonts w:ascii="Arial" w:hAnsi="Arial" w:cs="Arial"/>
          <w:snapToGrid w:val="0"/>
          <w:lang w:val="en-GB" w:eastAsia="de-DE"/>
        </w:rPr>
        <w:t xml:space="preserve">containing </w:t>
      </w:r>
      <w:r w:rsidR="00C90B0C" w:rsidRPr="00CF6A57">
        <w:rPr>
          <w:rFonts w:ascii="Arial" w:hAnsi="Arial" w:cs="Arial"/>
          <w:snapToGrid w:val="0"/>
          <w:lang w:val="en-GB" w:eastAsia="de-DE"/>
        </w:rPr>
        <w:t xml:space="preserve">a prohibition </w:t>
      </w:r>
      <w:r w:rsidR="00D64AC5" w:rsidRPr="00CF6A57">
        <w:rPr>
          <w:rFonts w:ascii="Arial" w:hAnsi="Arial" w:cs="Arial"/>
          <w:snapToGrid w:val="0"/>
          <w:lang w:val="en-GB" w:eastAsia="de-DE"/>
        </w:rPr>
        <w:t xml:space="preserve">in accordance </w:t>
      </w:r>
      <w:r w:rsidR="0058606D" w:rsidRPr="00CF6A57">
        <w:rPr>
          <w:rFonts w:ascii="Arial" w:hAnsi="Arial" w:cs="Arial"/>
          <w:snapToGrid w:val="0"/>
          <w:lang w:val="en-GB" w:eastAsia="de-DE"/>
        </w:rPr>
        <w:t xml:space="preserve">with </w:t>
      </w:r>
      <w:r w:rsidR="00D64AC5" w:rsidRPr="00CF6A57">
        <w:rPr>
          <w:rFonts w:ascii="Arial" w:hAnsi="Arial" w:cs="Arial"/>
          <w:snapToGrid w:val="0"/>
          <w:lang w:val="en-GB" w:eastAsia="de-DE"/>
        </w:rPr>
        <w:t xml:space="preserve">both </w:t>
      </w:r>
      <w:r w:rsidR="0058606D" w:rsidRPr="00CF6A57">
        <w:rPr>
          <w:rFonts w:ascii="Arial" w:hAnsi="Arial" w:cs="Arial"/>
          <w:snapToGrid w:val="0"/>
          <w:lang w:val="en-GB" w:eastAsia="de-DE"/>
        </w:rPr>
        <w:t>Directive</w:t>
      </w:r>
      <w:r w:rsidR="00D64AC5" w:rsidRPr="00CF6A57">
        <w:rPr>
          <w:rFonts w:ascii="Arial" w:hAnsi="Arial" w:cs="Arial"/>
          <w:snapToGrid w:val="0"/>
          <w:lang w:val="en-GB" w:eastAsia="de-DE"/>
        </w:rPr>
        <w:t xml:space="preserve"> 2002/45/EC and PARCOM </w:t>
      </w:r>
      <w:r w:rsidR="0058606D" w:rsidRPr="00CF6A57">
        <w:rPr>
          <w:rFonts w:ascii="Arial" w:hAnsi="Arial" w:cs="Arial"/>
          <w:snapToGrid w:val="0"/>
          <w:lang w:val="en-GB" w:eastAsia="de-DE"/>
        </w:rPr>
        <w:t xml:space="preserve">Decision </w:t>
      </w:r>
      <w:r w:rsidR="00D64AC5" w:rsidRPr="00CF6A57">
        <w:rPr>
          <w:rFonts w:ascii="Arial" w:hAnsi="Arial" w:cs="Arial"/>
          <w:snapToGrid w:val="0"/>
          <w:lang w:val="en-GB" w:eastAsia="de-DE"/>
        </w:rPr>
        <w:t xml:space="preserve">95/1. The Swiss regulation is entering into force </w:t>
      </w:r>
      <w:r w:rsidR="00A544E6" w:rsidRPr="00CF6A57">
        <w:rPr>
          <w:rFonts w:ascii="Arial" w:hAnsi="Arial" w:cs="Arial"/>
          <w:snapToGrid w:val="0"/>
          <w:lang w:val="en-GB" w:eastAsia="de-DE"/>
        </w:rPr>
        <w:t xml:space="preserve">on </w:t>
      </w:r>
      <w:r w:rsidR="00D64AC5" w:rsidRPr="00CF6A57">
        <w:rPr>
          <w:rFonts w:ascii="Arial" w:hAnsi="Arial" w:cs="Arial"/>
          <w:snapToGrid w:val="0"/>
          <w:lang w:val="en-GB" w:eastAsia="de-DE"/>
        </w:rPr>
        <w:t xml:space="preserve">1 August 2006. </w:t>
      </w:r>
    </w:p>
    <w:p w:rsidR="00A544E6" w:rsidRPr="00D763EB" w:rsidRDefault="00A544E6" w:rsidP="00D763EB">
      <w:pPr>
        <w:pStyle w:val="Heading2"/>
        <w:tabs>
          <w:tab w:val="left" w:pos="540"/>
        </w:tabs>
        <w:spacing w:after="120"/>
        <w:rPr>
          <w:i w:val="0"/>
          <w:iCs w:val="0"/>
          <w:sz w:val="24"/>
        </w:rPr>
      </w:pPr>
      <w:bookmarkStart w:id="15" w:name="_Toc145475025"/>
      <w:r w:rsidRPr="00D763EB">
        <w:rPr>
          <w:i w:val="0"/>
          <w:iCs w:val="0"/>
          <w:sz w:val="24"/>
        </w:rPr>
        <w:t>3.2</w:t>
      </w:r>
      <w:r w:rsidRPr="00D763EB">
        <w:rPr>
          <w:i w:val="0"/>
          <w:iCs w:val="0"/>
          <w:sz w:val="24"/>
        </w:rPr>
        <w:tab/>
      </w:r>
      <w:r w:rsidR="00FE3A57" w:rsidRPr="00D763EB">
        <w:rPr>
          <w:i w:val="0"/>
          <w:iCs w:val="0"/>
          <w:sz w:val="24"/>
        </w:rPr>
        <w:t xml:space="preserve">Study </w:t>
      </w:r>
      <w:r w:rsidRPr="00D763EB">
        <w:rPr>
          <w:i w:val="0"/>
          <w:iCs w:val="0"/>
          <w:sz w:val="24"/>
        </w:rPr>
        <w:t>on other uses</w:t>
      </w:r>
      <w:bookmarkEnd w:id="15"/>
    </w:p>
    <w:p w:rsidR="00FE3A57" w:rsidRPr="00CF6A57" w:rsidRDefault="00B14438" w:rsidP="00B14438">
      <w:pPr>
        <w:jc w:val="both"/>
        <w:rPr>
          <w:rFonts w:ascii="Arial" w:hAnsi="Arial" w:cs="Arial"/>
          <w:lang w:val="en-GB"/>
        </w:rPr>
      </w:pPr>
      <w:r w:rsidRPr="00CF6A57">
        <w:rPr>
          <w:rFonts w:ascii="Arial" w:hAnsi="Arial" w:cs="Arial"/>
        </w:rPr>
        <w:t xml:space="preserve">On the requirement of PARCOM Decision 95/1 to study </w:t>
      </w:r>
      <w:r w:rsidR="00FE3A57" w:rsidRPr="00CF6A57">
        <w:rPr>
          <w:rFonts w:ascii="Arial" w:hAnsi="Arial" w:cs="Arial"/>
        </w:rPr>
        <w:t>all uses of chloroparaffins, which lead to diffuse discharges of these substances to sewer or to surface waters, with a view to reducing such uses and discharges</w:t>
      </w:r>
      <w:r w:rsidRPr="00CF6A57">
        <w:rPr>
          <w:rFonts w:ascii="Arial" w:hAnsi="Arial" w:cs="Arial"/>
        </w:rPr>
        <w:t>, Directive</w:t>
      </w:r>
      <w:r w:rsidR="00D64AC5" w:rsidRPr="00CF6A57">
        <w:rPr>
          <w:rFonts w:ascii="Arial" w:hAnsi="Arial" w:cs="Arial"/>
          <w:lang w:val="en-GB"/>
        </w:rPr>
        <w:t xml:space="preserve"> 200</w:t>
      </w:r>
      <w:r w:rsidR="00C062C5" w:rsidRPr="00CF6A57">
        <w:rPr>
          <w:rFonts w:ascii="Arial" w:hAnsi="Arial" w:cs="Arial"/>
          <w:lang w:val="en-GB"/>
        </w:rPr>
        <w:t>2</w:t>
      </w:r>
      <w:r w:rsidR="00D64AC5" w:rsidRPr="00CF6A57">
        <w:rPr>
          <w:rFonts w:ascii="Arial" w:hAnsi="Arial" w:cs="Arial"/>
          <w:lang w:val="en-GB"/>
        </w:rPr>
        <w:t xml:space="preserve">/45/EC contains a </w:t>
      </w:r>
      <w:r w:rsidR="00827659" w:rsidRPr="00CF6A57">
        <w:rPr>
          <w:rFonts w:ascii="Arial" w:hAnsi="Arial" w:cs="Arial"/>
          <w:lang w:val="en-GB"/>
        </w:rPr>
        <w:t>commitment</w:t>
      </w:r>
      <w:r w:rsidR="00D64AC5" w:rsidRPr="00CF6A57">
        <w:rPr>
          <w:rFonts w:ascii="Arial" w:hAnsi="Arial" w:cs="Arial"/>
          <w:lang w:val="en-GB"/>
        </w:rPr>
        <w:t xml:space="preserve"> </w:t>
      </w:r>
      <w:r w:rsidRPr="00CF6A57">
        <w:rPr>
          <w:rFonts w:ascii="Arial" w:hAnsi="Arial" w:cs="Arial"/>
          <w:lang w:val="en-GB"/>
        </w:rPr>
        <w:t>that</w:t>
      </w:r>
      <w:r w:rsidR="00D64AC5" w:rsidRPr="00CF6A57">
        <w:rPr>
          <w:rFonts w:ascii="Arial" w:hAnsi="Arial" w:cs="Arial"/>
          <w:lang w:val="en-GB"/>
        </w:rPr>
        <w:t xml:space="preserve"> “all remaining uses of SC</w:t>
      </w:r>
      <w:r w:rsidR="00BC08A6" w:rsidRPr="00CF6A57">
        <w:rPr>
          <w:rFonts w:ascii="Arial" w:hAnsi="Arial" w:cs="Arial"/>
          <w:lang w:val="en-GB"/>
        </w:rPr>
        <w:t>CPs</w:t>
      </w:r>
      <w:r w:rsidR="00D64AC5" w:rsidRPr="00CF6A57">
        <w:rPr>
          <w:rFonts w:ascii="Arial" w:hAnsi="Arial" w:cs="Arial"/>
          <w:lang w:val="en-GB"/>
        </w:rPr>
        <w:t xml:space="preserve"> will be reviewed by the European Commission, in cooperation with the Member States and the OSPAR</w:t>
      </w:r>
      <w:r w:rsidR="00827659" w:rsidRPr="00CF6A57">
        <w:rPr>
          <w:rFonts w:ascii="Arial" w:hAnsi="Arial" w:cs="Arial"/>
          <w:lang w:val="en-GB"/>
        </w:rPr>
        <w:t xml:space="preserve"> </w:t>
      </w:r>
      <w:r w:rsidR="00D64AC5" w:rsidRPr="00CF6A57">
        <w:rPr>
          <w:rFonts w:ascii="Arial" w:hAnsi="Arial" w:cs="Arial"/>
          <w:lang w:val="en-GB"/>
        </w:rPr>
        <w:t>Commission, in the light of any relevant new scientific data on risks posed by SC</w:t>
      </w:r>
      <w:r w:rsidR="00BC08A6" w:rsidRPr="00CF6A57">
        <w:rPr>
          <w:rFonts w:ascii="Arial" w:hAnsi="Arial" w:cs="Arial"/>
          <w:lang w:val="en-GB"/>
        </w:rPr>
        <w:t>CPs</w:t>
      </w:r>
      <w:r w:rsidR="00D64AC5" w:rsidRPr="00CF6A57">
        <w:rPr>
          <w:rFonts w:ascii="Arial" w:hAnsi="Arial" w:cs="Arial"/>
          <w:lang w:val="en-GB"/>
        </w:rPr>
        <w:t xml:space="preserve"> to health and the environment (before 1 January 2003)</w:t>
      </w:r>
      <w:r w:rsidRPr="00CF6A57">
        <w:rPr>
          <w:rFonts w:ascii="Arial" w:hAnsi="Arial" w:cs="Arial"/>
          <w:lang w:val="en-GB"/>
        </w:rPr>
        <w:t>”</w:t>
      </w:r>
      <w:r w:rsidR="00D64AC5" w:rsidRPr="00CF6A57">
        <w:rPr>
          <w:rFonts w:ascii="Arial" w:hAnsi="Arial" w:cs="Arial"/>
          <w:lang w:val="en-GB"/>
        </w:rPr>
        <w:t xml:space="preserve">. This review has so far not been finalised. The assessment </w:t>
      </w:r>
      <w:r w:rsidRPr="00CF6A57">
        <w:rPr>
          <w:rFonts w:ascii="Arial" w:hAnsi="Arial" w:cs="Arial"/>
          <w:lang w:val="en-GB"/>
        </w:rPr>
        <w:t xml:space="preserve">depends </w:t>
      </w:r>
      <w:r w:rsidR="00D64AC5" w:rsidRPr="00CF6A57">
        <w:rPr>
          <w:rFonts w:ascii="Arial" w:hAnsi="Arial" w:cs="Arial"/>
          <w:lang w:val="en-GB"/>
        </w:rPr>
        <w:t xml:space="preserve">to some extent on possible risk reduction measures on Medium Chained Chlorinated </w:t>
      </w:r>
      <w:r w:rsidR="00862A6D" w:rsidRPr="00CF6A57">
        <w:rPr>
          <w:rFonts w:ascii="Arial" w:hAnsi="Arial" w:cs="Arial"/>
          <w:lang w:val="en-GB"/>
        </w:rPr>
        <w:t>Paraffins</w:t>
      </w:r>
      <w:r w:rsidR="0075760D" w:rsidRPr="00CF6A57">
        <w:rPr>
          <w:rFonts w:ascii="Arial" w:hAnsi="Arial" w:cs="Arial"/>
          <w:lang w:val="en-GB"/>
        </w:rPr>
        <w:t xml:space="preserve"> </w:t>
      </w:r>
      <w:r w:rsidRPr="00CF6A57">
        <w:rPr>
          <w:rFonts w:ascii="Arial" w:hAnsi="Arial" w:cs="Arial"/>
          <w:lang w:val="en-GB"/>
        </w:rPr>
        <w:t xml:space="preserve">which are currently still under development in the </w:t>
      </w:r>
      <w:r w:rsidR="0075760D" w:rsidRPr="00CF6A57">
        <w:rPr>
          <w:rFonts w:ascii="Arial" w:hAnsi="Arial" w:cs="Arial"/>
          <w:lang w:val="en-GB"/>
        </w:rPr>
        <w:t>EC framework.</w:t>
      </w:r>
    </w:p>
    <w:p w:rsidR="00FE3A57" w:rsidRPr="00D763EB" w:rsidRDefault="00B14438" w:rsidP="00D763EB">
      <w:pPr>
        <w:pStyle w:val="Heading2"/>
        <w:tabs>
          <w:tab w:val="left" w:pos="540"/>
        </w:tabs>
        <w:spacing w:after="120"/>
        <w:rPr>
          <w:i w:val="0"/>
          <w:iCs w:val="0"/>
          <w:sz w:val="24"/>
        </w:rPr>
      </w:pPr>
      <w:bookmarkStart w:id="16" w:name="_Toc145475026"/>
      <w:r w:rsidRPr="00D763EB">
        <w:rPr>
          <w:i w:val="0"/>
          <w:iCs w:val="0"/>
          <w:sz w:val="24"/>
        </w:rPr>
        <w:t>3.3</w:t>
      </w:r>
      <w:r w:rsidRPr="00D763EB">
        <w:rPr>
          <w:i w:val="0"/>
          <w:iCs w:val="0"/>
          <w:sz w:val="24"/>
        </w:rPr>
        <w:tab/>
        <w:t>I</w:t>
      </w:r>
      <w:r w:rsidR="00FE3A57" w:rsidRPr="00D763EB">
        <w:rPr>
          <w:i w:val="0"/>
          <w:iCs w:val="0"/>
          <w:sz w:val="24"/>
        </w:rPr>
        <w:t xml:space="preserve">nformation </w:t>
      </w:r>
      <w:r w:rsidRPr="00D763EB">
        <w:rPr>
          <w:i w:val="0"/>
          <w:iCs w:val="0"/>
          <w:sz w:val="24"/>
        </w:rPr>
        <w:t xml:space="preserve">exchange </w:t>
      </w:r>
      <w:r w:rsidR="00FE3A57" w:rsidRPr="00D763EB">
        <w:rPr>
          <w:i w:val="0"/>
          <w:iCs w:val="0"/>
          <w:sz w:val="24"/>
        </w:rPr>
        <w:t>on acceptable substitutes</w:t>
      </w:r>
      <w:bookmarkEnd w:id="16"/>
    </w:p>
    <w:p w:rsidR="00F67AF2" w:rsidRPr="00CF6A57" w:rsidRDefault="0075760D" w:rsidP="00595E80">
      <w:pPr>
        <w:tabs>
          <w:tab w:val="left" w:pos="567"/>
        </w:tabs>
        <w:spacing w:before="120"/>
        <w:jc w:val="both"/>
        <w:rPr>
          <w:rFonts w:ascii="Arial" w:hAnsi="Arial" w:cs="Arial"/>
          <w:lang w:val="en-GB"/>
        </w:rPr>
      </w:pPr>
      <w:r w:rsidRPr="00CF6A57">
        <w:rPr>
          <w:rFonts w:ascii="Arial" w:hAnsi="Arial" w:cs="Arial"/>
          <w:lang w:val="en-GB"/>
        </w:rPr>
        <w:t xml:space="preserve">No </w:t>
      </w:r>
      <w:r w:rsidR="00BC08A6" w:rsidRPr="00CF6A57">
        <w:rPr>
          <w:rFonts w:ascii="Arial" w:hAnsi="Arial" w:cs="Arial"/>
          <w:lang w:val="en-GB"/>
        </w:rPr>
        <w:t>C</w:t>
      </w:r>
      <w:r w:rsidR="00B14438" w:rsidRPr="00CF6A57">
        <w:rPr>
          <w:rFonts w:ascii="Arial" w:hAnsi="Arial" w:cs="Arial"/>
          <w:lang w:val="en-GB"/>
        </w:rPr>
        <w:t xml:space="preserve">ontracting </w:t>
      </w:r>
      <w:r w:rsidR="00BC08A6" w:rsidRPr="00CF6A57">
        <w:rPr>
          <w:rFonts w:ascii="Arial" w:hAnsi="Arial" w:cs="Arial"/>
          <w:lang w:val="en-GB"/>
        </w:rPr>
        <w:t>P</w:t>
      </w:r>
      <w:r w:rsidR="00B14438" w:rsidRPr="00CF6A57">
        <w:rPr>
          <w:rFonts w:ascii="Arial" w:hAnsi="Arial" w:cs="Arial"/>
          <w:lang w:val="en-GB"/>
        </w:rPr>
        <w:t>arty</w:t>
      </w:r>
      <w:r w:rsidRPr="00CF6A57">
        <w:rPr>
          <w:rFonts w:ascii="Arial" w:hAnsi="Arial" w:cs="Arial"/>
          <w:lang w:val="en-GB"/>
        </w:rPr>
        <w:t xml:space="preserve"> ha</w:t>
      </w:r>
      <w:r w:rsidR="00B14438" w:rsidRPr="00CF6A57">
        <w:rPr>
          <w:rFonts w:ascii="Arial" w:hAnsi="Arial" w:cs="Arial"/>
          <w:lang w:val="en-GB"/>
        </w:rPr>
        <w:t>s</w:t>
      </w:r>
      <w:r w:rsidRPr="00CF6A57">
        <w:rPr>
          <w:rFonts w:ascii="Arial" w:hAnsi="Arial" w:cs="Arial"/>
          <w:lang w:val="en-GB"/>
        </w:rPr>
        <w:t xml:space="preserve"> reported on alternative substances to SC</w:t>
      </w:r>
      <w:r w:rsidR="00BC08A6" w:rsidRPr="00CF6A57">
        <w:rPr>
          <w:rFonts w:ascii="Arial" w:hAnsi="Arial" w:cs="Arial"/>
          <w:lang w:val="en-GB"/>
        </w:rPr>
        <w:t>CPs</w:t>
      </w:r>
      <w:r w:rsidR="00B14438" w:rsidRPr="00CF6A57">
        <w:rPr>
          <w:rFonts w:ascii="Arial" w:hAnsi="Arial" w:cs="Arial"/>
          <w:lang w:val="en-GB"/>
        </w:rPr>
        <w:t xml:space="preserve">. Examples of substitutes </w:t>
      </w:r>
      <w:r w:rsidR="006550F0" w:rsidRPr="00CF6A57">
        <w:rPr>
          <w:rFonts w:ascii="Arial" w:hAnsi="Arial" w:cs="Arial"/>
          <w:lang w:val="en-GB"/>
        </w:rPr>
        <w:t xml:space="preserve">for uses in different products </w:t>
      </w:r>
      <w:r w:rsidR="00B14438" w:rsidRPr="00CF6A57">
        <w:rPr>
          <w:rFonts w:ascii="Arial" w:hAnsi="Arial" w:cs="Arial"/>
          <w:lang w:val="en-GB"/>
        </w:rPr>
        <w:t>were reported in the l</w:t>
      </w:r>
      <w:r w:rsidR="006550F0" w:rsidRPr="00CF6A57">
        <w:rPr>
          <w:rFonts w:ascii="Arial" w:hAnsi="Arial" w:cs="Arial"/>
          <w:lang w:val="en-GB"/>
        </w:rPr>
        <w:t xml:space="preserve">ast reporting round in 2001 as follows: </w:t>
      </w:r>
      <w:r w:rsidR="00FE3A57" w:rsidRPr="00CF6A57">
        <w:rPr>
          <w:rFonts w:ascii="Arial" w:hAnsi="Arial" w:cs="Arial"/>
          <w:lang w:val="en-GB"/>
        </w:rPr>
        <w:t xml:space="preserve">antimony trioxide, aluminium </w:t>
      </w:r>
      <w:r w:rsidR="00FE3A57" w:rsidRPr="00CF6A57">
        <w:rPr>
          <w:rFonts w:ascii="Arial" w:hAnsi="Arial" w:cs="Arial"/>
          <w:lang w:val="en-GB"/>
        </w:rPr>
        <w:lastRenderedPageBreak/>
        <w:t>hydroxide, synthetic and natural esters, calcium sulfonates, alkyl phosphate esters and sulfonated fatty acid esters.</w:t>
      </w:r>
      <w:r w:rsidRPr="00CF6A57">
        <w:rPr>
          <w:rFonts w:ascii="Arial" w:hAnsi="Arial" w:cs="Arial"/>
          <w:lang w:val="en-GB"/>
        </w:rPr>
        <w:t xml:space="preserve"> </w:t>
      </w:r>
    </w:p>
    <w:p w:rsidR="007B30C3" w:rsidRPr="00D763EB" w:rsidRDefault="00F67AF2" w:rsidP="00D763EB">
      <w:pPr>
        <w:pStyle w:val="Heading1"/>
        <w:tabs>
          <w:tab w:val="left" w:pos="540"/>
        </w:tabs>
        <w:rPr>
          <w:kern w:val="28"/>
          <w:sz w:val="28"/>
        </w:rPr>
      </w:pPr>
      <w:bookmarkStart w:id="17" w:name="_Toc145475027"/>
      <w:r w:rsidRPr="00D763EB">
        <w:rPr>
          <w:kern w:val="28"/>
          <w:sz w:val="28"/>
        </w:rPr>
        <w:t>4.</w:t>
      </w:r>
      <w:r w:rsidRPr="00D763EB">
        <w:rPr>
          <w:kern w:val="28"/>
          <w:sz w:val="28"/>
        </w:rPr>
        <w:tab/>
      </w:r>
      <w:r w:rsidR="005F0F4E" w:rsidRPr="00D763EB">
        <w:rPr>
          <w:kern w:val="28"/>
          <w:sz w:val="28"/>
        </w:rPr>
        <w:t>Assessment</w:t>
      </w:r>
      <w:bookmarkEnd w:id="17"/>
      <w:r w:rsidR="005F0F4E" w:rsidRPr="00D763EB">
        <w:rPr>
          <w:kern w:val="28"/>
          <w:sz w:val="28"/>
        </w:rPr>
        <w:t xml:space="preserve"> </w:t>
      </w:r>
    </w:p>
    <w:p w:rsidR="00090199" w:rsidRPr="00CF6A57" w:rsidRDefault="00090199" w:rsidP="00090199">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 xml:space="preserve">All reporting Contracting Parties have taken measures to implement PARCOM Decision 95/1. This has mostly been done through legislation implementing Directive 2002/45/EC which partly covers the requirements (uses) of PARCOM Decision 95/1. Some Contracting Parties reported a full ban of all or certain uses of SCCPs and reductions achieved in uses which still continued. </w:t>
      </w:r>
      <w:r w:rsidR="00835414" w:rsidRPr="00CF6A57">
        <w:rPr>
          <w:rFonts w:ascii="Arial" w:hAnsi="Arial" w:cs="Arial"/>
          <w:lang w:val="en-GB"/>
        </w:rPr>
        <w:t>SCCPs have been broadly phased-out or banned in most Contracting Parties at least for those uses covered by Directive 2002/45/EC.</w:t>
      </w:r>
    </w:p>
    <w:p w:rsidR="00090199" w:rsidRPr="00CF6A57" w:rsidRDefault="00090199" w:rsidP="00090199">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 xml:space="preserve">A review of all remaining uses of SCCPs (not covered by the Directive 2002/45/EC) will be carried out by the European Commission, in cooperation with the </w:t>
      </w:r>
      <w:smartTag w:uri="urn:schemas-microsoft-com:office:smarttags" w:element="place">
        <w:smartTag w:uri="urn:schemas-microsoft-com:office:smarttags" w:element="PlaceName">
          <w:r w:rsidRPr="00CF6A57">
            <w:rPr>
              <w:rFonts w:ascii="Arial" w:hAnsi="Arial" w:cs="Arial"/>
              <w:lang w:val="en-GB"/>
            </w:rPr>
            <w:t>Member</w:t>
          </w:r>
        </w:smartTag>
        <w:r w:rsidRPr="00CF6A57">
          <w:rPr>
            <w:rFonts w:ascii="Arial" w:hAnsi="Arial" w:cs="Arial"/>
            <w:lang w:val="en-GB"/>
          </w:rPr>
          <w:t xml:space="preserve"> </w:t>
        </w:r>
        <w:smartTag w:uri="urn:schemas-microsoft-com:office:smarttags" w:element="PlaceType">
          <w:r w:rsidRPr="00CF6A57">
            <w:rPr>
              <w:rFonts w:ascii="Arial" w:hAnsi="Arial" w:cs="Arial"/>
              <w:lang w:val="en-GB"/>
            </w:rPr>
            <w:t>States</w:t>
          </w:r>
        </w:smartTag>
      </w:smartTag>
      <w:r w:rsidRPr="00CF6A57">
        <w:rPr>
          <w:rFonts w:ascii="Arial" w:hAnsi="Arial" w:cs="Arial"/>
          <w:lang w:val="en-GB"/>
        </w:rPr>
        <w:t xml:space="preserve"> and the OSPAR Commission, in the light of any relevant new scientific data on risks posed by SCCPs to health and the environment. The future EC risk reduction measures for the use of MCCPs may also be of relevance for the PARCOM Decision 95/1. </w:t>
      </w:r>
    </w:p>
    <w:p w:rsidR="00090199" w:rsidRPr="00CF6A57" w:rsidRDefault="00090199" w:rsidP="00090199">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Monitoring data on SCCPs will become available from reporting under the Water Framework Directive</w:t>
      </w:r>
      <w:r w:rsidR="00010BAC" w:rsidRPr="00CF6A57">
        <w:rPr>
          <w:rFonts w:ascii="Arial" w:hAnsi="Arial" w:cs="Arial"/>
          <w:lang w:val="en-GB"/>
        </w:rPr>
        <w:t>,</w:t>
      </w:r>
      <w:r w:rsidRPr="00CF6A57">
        <w:rPr>
          <w:rFonts w:ascii="Arial" w:hAnsi="Arial" w:cs="Arial"/>
          <w:lang w:val="en-GB"/>
        </w:rPr>
        <w:t xml:space="preserve"> which lists SCCPs as priority hazardous substance, and could be u</w:t>
      </w:r>
      <w:r w:rsidR="00010BAC" w:rsidRPr="00CF6A57">
        <w:rPr>
          <w:rFonts w:ascii="Arial" w:hAnsi="Arial" w:cs="Arial"/>
          <w:lang w:val="en-GB"/>
        </w:rPr>
        <w:t>sed by OSPAR for further surveillance of</w:t>
      </w:r>
      <w:r w:rsidRPr="00CF6A57">
        <w:rPr>
          <w:rFonts w:ascii="Arial" w:hAnsi="Arial" w:cs="Arial"/>
          <w:lang w:val="en-GB"/>
        </w:rPr>
        <w:t xml:space="preserve"> the implementation of PARCOM Decision 95/1.</w:t>
      </w:r>
    </w:p>
    <w:p w:rsidR="0033103D" w:rsidRPr="00CF6A57" w:rsidRDefault="0033103D" w:rsidP="0033103D">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In the light of this</w:t>
      </w:r>
      <w:r w:rsidR="00010BAC" w:rsidRPr="00CF6A57">
        <w:rPr>
          <w:rFonts w:ascii="Arial" w:hAnsi="Arial" w:cs="Arial"/>
          <w:lang w:val="en-GB"/>
        </w:rPr>
        <w:t>,</w:t>
      </w:r>
      <w:r w:rsidRPr="00CF6A57">
        <w:rPr>
          <w:rFonts w:ascii="Arial" w:hAnsi="Arial" w:cs="Arial"/>
          <w:lang w:val="en-GB"/>
        </w:rPr>
        <w:t xml:space="preserve"> </w:t>
      </w:r>
      <w:smartTag w:uri="urn:schemas-microsoft-com:office:smarttags" w:element="place">
        <w:smartTag w:uri="urn:schemas-microsoft-com:office:smarttags" w:element="country-region">
          <w:r w:rsidRPr="00CF6A57">
            <w:rPr>
              <w:rFonts w:ascii="Arial" w:hAnsi="Arial" w:cs="Arial"/>
              <w:lang w:val="en-GB"/>
            </w:rPr>
            <w:t>Sweden</w:t>
          </w:r>
        </w:smartTag>
      </w:smartTag>
      <w:r w:rsidRPr="00CF6A57">
        <w:rPr>
          <w:rFonts w:ascii="Arial" w:hAnsi="Arial" w:cs="Arial"/>
          <w:lang w:val="en-GB"/>
        </w:rPr>
        <w:t xml:space="preserve"> suggests that, for the implementation of PARCOM Decision 95/1,</w:t>
      </w:r>
      <w:r w:rsidR="00010BAC" w:rsidRPr="00CF6A57">
        <w:rPr>
          <w:rFonts w:ascii="Arial" w:hAnsi="Arial" w:cs="Arial"/>
          <w:lang w:val="en-GB"/>
        </w:rPr>
        <w:t xml:space="preserve"> </w:t>
      </w:r>
      <w:r w:rsidRPr="00CF6A57">
        <w:rPr>
          <w:rFonts w:ascii="Arial" w:hAnsi="Arial" w:cs="Arial"/>
          <w:lang w:val="en-GB"/>
        </w:rPr>
        <w:t xml:space="preserve">no further  reporting by Contracting Parties is necessary and that OSPAR should cooperate with the European Commission to perform the envisaged review of the remaining uses of SCCPs that might give reasons for concern for the marine environment. Any further EC risk reduction measures regarding the use of MCCPs should also be noted by OSPAR. </w:t>
      </w:r>
    </w:p>
    <w:p w:rsidR="00090199" w:rsidRPr="00CF6A57" w:rsidRDefault="00090199" w:rsidP="00090199">
      <w:pPr>
        <w:tabs>
          <w:tab w:val="left" w:pos="0"/>
          <w:tab w:val="left" w:pos="540"/>
          <w:tab w:val="left" w:leader="dot" w:pos="9638"/>
        </w:tabs>
        <w:spacing w:before="120"/>
        <w:jc w:val="both"/>
        <w:rPr>
          <w:rFonts w:ascii="Arial" w:hAnsi="Arial" w:cs="Arial"/>
          <w:lang w:val="en-GB"/>
        </w:rPr>
      </w:pPr>
      <w:r w:rsidRPr="00CF6A57">
        <w:rPr>
          <w:rFonts w:ascii="Arial" w:hAnsi="Arial" w:cs="Arial"/>
          <w:lang w:val="en-GB"/>
        </w:rPr>
        <w:t>OSPAR 2006 agreed that further implementation reporting on PARCOM Decision 95/1 could cease for all Contracting Parties.</w:t>
      </w:r>
    </w:p>
    <w:p w:rsidR="00CF6A57" w:rsidRDefault="002A38DF" w:rsidP="00D763EB">
      <w:pPr>
        <w:pStyle w:val="Heading1"/>
        <w:rPr>
          <w:kern w:val="28"/>
          <w:sz w:val="28"/>
        </w:rPr>
      </w:pPr>
      <w:r w:rsidRPr="00CF6A57">
        <w:rPr>
          <w:sz w:val="22"/>
          <w:lang w:val="en-GB"/>
        </w:rPr>
        <w:br w:type="page"/>
      </w:r>
      <w:bookmarkStart w:id="18" w:name="_Toc142994035"/>
      <w:bookmarkStart w:id="19" w:name="_Toc145475028"/>
      <w:r w:rsidR="00CF6A57" w:rsidRPr="00D763EB">
        <w:rPr>
          <w:kern w:val="28"/>
          <w:sz w:val="28"/>
        </w:rPr>
        <w:lastRenderedPageBreak/>
        <w:t xml:space="preserve">Annex 1: </w:t>
      </w:r>
      <w:bookmarkEnd w:id="18"/>
      <w:r w:rsidR="00CF6A57" w:rsidRPr="00D763EB">
        <w:rPr>
          <w:kern w:val="28"/>
          <w:sz w:val="28"/>
        </w:rPr>
        <w:t>Belgium</w:t>
      </w:r>
      <w:bookmarkEnd w:id="19"/>
    </w:p>
    <w:p w:rsidR="00D763EB" w:rsidRPr="00D763EB" w:rsidRDefault="00D763EB" w:rsidP="00D763EB"/>
    <w:p w:rsidR="00CF6A57" w:rsidRPr="00CF6A57" w:rsidRDefault="008F7AC8" w:rsidP="00CF6A57">
      <w:pPr>
        <w:jc w:val="center"/>
        <w:rPr>
          <w:rFonts w:ascii="Arial" w:hAnsi="Arial" w:cs="Arial"/>
          <w:b/>
          <w:sz w:val="24"/>
          <w:szCs w:val="24"/>
          <w:lang w:val="en-GB"/>
        </w:rPr>
      </w:pPr>
      <w:r>
        <w:rPr>
          <w:rFonts w:ascii="Arial" w:hAnsi="Arial"/>
          <w:b/>
          <w:sz w:val="24"/>
          <w:szCs w:val="24"/>
        </w:rPr>
        <w:t xml:space="preserve">Belgian </w:t>
      </w:r>
      <w:r w:rsidR="00CF6A57" w:rsidRPr="00CF6A57">
        <w:rPr>
          <w:rFonts w:ascii="Arial" w:hAnsi="Arial"/>
          <w:b/>
          <w:sz w:val="24"/>
          <w:szCs w:val="24"/>
        </w:rPr>
        <w:t xml:space="preserve">Implementation Report on </w:t>
      </w:r>
      <w:r w:rsidR="00CF6A57" w:rsidRPr="00CF6A57">
        <w:rPr>
          <w:rFonts w:ascii="Arial" w:hAnsi="Arial" w:cs="Arial"/>
          <w:b/>
          <w:sz w:val="24"/>
          <w:szCs w:val="24"/>
          <w:lang w:val="en-GB"/>
        </w:rPr>
        <w:t>PARCOM Decision 95/1 on the Phasing Out of</w:t>
      </w:r>
    </w:p>
    <w:p w:rsidR="00CF6A57" w:rsidRPr="00CF6A57" w:rsidRDefault="00CF6A57" w:rsidP="00CF6A57">
      <w:pPr>
        <w:spacing w:before="120"/>
        <w:jc w:val="center"/>
        <w:rPr>
          <w:rFonts w:ascii="Arial" w:hAnsi="Arial" w:cs="Arial"/>
          <w:b/>
          <w:sz w:val="24"/>
          <w:szCs w:val="24"/>
          <w:lang w:val="en-GB"/>
        </w:rPr>
      </w:pPr>
      <w:r w:rsidRPr="00CF6A57">
        <w:rPr>
          <w:rFonts w:ascii="Arial" w:hAnsi="Arial" w:cs="Arial"/>
          <w:b/>
          <w:sz w:val="24"/>
          <w:szCs w:val="24"/>
          <w:lang w:val="en-GB"/>
        </w:rPr>
        <w:t>Short Chained Chlorinated Paraffins</w:t>
      </w:r>
    </w:p>
    <w:p w:rsidR="00CF6A57" w:rsidRDefault="00CF6A57">
      <w:pPr>
        <w:tabs>
          <w:tab w:val="left" w:pos="0"/>
          <w:tab w:val="left" w:pos="851"/>
          <w:tab w:val="left" w:leader="dot" w:pos="9638"/>
        </w:tabs>
        <w:spacing w:before="120"/>
        <w:ind w:left="851" w:hanging="851"/>
        <w:jc w:val="both"/>
        <w:rPr>
          <w:rFonts w:ascii="Arial" w:hAnsi="Arial" w:cs="Arial"/>
          <w:lang w:val="en-GB"/>
        </w:rPr>
      </w:pPr>
    </w:p>
    <w:p w:rsidR="00CF6A57" w:rsidRPr="00CF6A57" w:rsidRDefault="00CF6A57">
      <w:pPr>
        <w:tabs>
          <w:tab w:val="left" w:pos="0"/>
          <w:tab w:val="left" w:pos="851"/>
          <w:tab w:val="left" w:leader="dot" w:pos="9638"/>
        </w:tabs>
        <w:spacing w:before="120"/>
        <w:ind w:left="851" w:hanging="851"/>
        <w:jc w:val="both"/>
        <w:rPr>
          <w:rFonts w:ascii="Arial" w:hAnsi="Arial" w:cs="Arial"/>
          <w:lang w:val="en-GB"/>
        </w:rPr>
      </w:pPr>
      <w:r w:rsidRPr="00CF6A57">
        <w:rPr>
          <w:rFonts w:ascii="Arial" w:hAnsi="Arial" w:cs="Arial"/>
          <w:lang w:val="en-GB"/>
        </w:rPr>
        <w:t>Table 1</w:t>
      </w:r>
    </w:p>
    <w:p w:rsidR="00CF6A57" w:rsidRPr="00CF6A57" w:rsidRDefault="00CF6A57">
      <w:pPr>
        <w:tabs>
          <w:tab w:val="left" w:pos="0"/>
          <w:tab w:val="left" w:pos="851"/>
          <w:tab w:val="left" w:leader="dot" w:pos="9638"/>
        </w:tabs>
        <w:ind w:left="851" w:hanging="851"/>
        <w:jc w:val="both"/>
        <w:rPr>
          <w:rFonts w:ascii="Arial" w:hAnsi="Arial" w:cs="Arial"/>
          <w:lang w:val="en-GB"/>
        </w:rPr>
      </w:pPr>
    </w:p>
    <w:tbl>
      <w:tblPr>
        <w:tblW w:w="10029" w:type="dxa"/>
        <w:tblLayout w:type="fixed"/>
        <w:tblLook w:val="0000" w:firstRow="0" w:lastRow="0" w:firstColumn="0" w:lastColumn="0" w:noHBand="0" w:noVBand="0"/>
      </w:tblPr>
      <w:tblGrid>
        <w:gridCol w:w="1808"/>
        <w:gridCol w:w="1606"/>
        <w:gridCol w:w="1797"/>
        <w:gridCol w:w="1606"/>
        <w:gridCol w:w="1606"/>
        <w:gridCol w:w="1606"/>
      </w:tblGrid>
      <w:tr w:rsidR="00CF6A57" w:rsidRPr="00CF6A57">
        <w:tblPrEx>
          <w:tblCellMar>
            <w:top w:w="0" w:type="dxa"/>
            <w:bottom w:w="0" w:type="dxa"/>
          </w:tblCellMar>
        </w:tblPrEx>
        <w:trPr>
          <w:cantSplit/>
        </w:trPr>
        <w:tc>
          <w:tcPr>
            <w:tcW w:w="1808" w:type="dxa"/>
            <w:tcBorders>
              <w:top w:val="single" w:sz="6" w:space="0" w:color="auto"/>
              <w:left w:val="single" w:sz="6" w:space="0" w:color="auto"/>
              <w:right w:val="single" w:sz="6" w:space="0" w:color="auto"/>
            </w:tcBorders>
          </w:tcPr>
          <w:p w:rsidR="00CF6A57" w:rsidRPr="00CF6A57" w:rsidRDefault="00CF6A57">
            <w:pPr>
              <w:tabs>
                <w:tab w:val="left" w:pos="0"/>
                <w:tab w:val="left" w:pos="851"/>
              </w:tabs>
              <w:ind w:left="851" w:hanging="851"/>
              <w:jc w:val="both"/>
              <w:rPr>
                <w:rFonts w:ascii="Arial" w:hAnsi="Arial" w:cs="Arial"/>
                <w:lang w:val="en-GB"/>
              </w:rPr>
            </w:pPr>
          </w:p>
        </w:tc>
        <w:tc>
          <w:tcPr>
            <w:tcW w:w="1606" w:type="dxa"/>
            <w:tcBorders>
              <w:top w:val="single" w:sz="6" w:space="0" w:color="auto"/>
              <w:right w:val="single" w:sz="6" w:space="0" w:color="auto"/>
            </w:tcBorders>
          </w:tcPr>
          <w:p w:rsidR="00CF6A57" w:rsidRPr="00CF6A57" w:rsidRDefault="00CF6A57">
            <w:pPr>
              <w:tabs>
                <w:tab w:val="left" w:pos="0"/>
                <w:tab w:val="left" w:pos="851"/>
              </w:tabs>
              <w:ind w:left="-957" w:firstLine="957"/>
              <w:jc w:val="both"/>
              <w:rPr>
                <w:rFonts w:ascii="Arial" w:hAnsi="Arial" w:cs="Arial"/>
                <w:lang w:val="en-GB"/>
              </w:rPr>
            </w:pPr>
          </w:p>
        </w:tc>
        <w:tc>
          <w:tcPr>
            <w:tcW w:w="1797" w:type="dxa"/>
            <w:tcBorders>
              <w:top w:val="single" w:sz="6" w:space="0" w:color="auto"/>
              <w:right w:val="single" w:sz="6" w:space="0" w:color="auto"/>
            </w:tcBorders>
          </w:tcPr>
          <w:p w:rsidR="00CF6A57" w:rsidRPr="00CF6A57" w:rsidRDefault="00CF6A57">
            <w:pPr>
              <w:tabs>
                <w:tab w:val="left" w:pos="0"/>
                <w:tab w:val="left" w:pos="851"/>
              </w:tabs>
              <w:ind w:left="-2563" w:firstLine="2563"/>
              <w:jc w:val="both"/>
              <w:rPr>
                <w:rFonts w:ascii="Arial" w:hAnsi="Arial" w:cs="Arial"/>
                <w:lang w:val="en-GB"/>
              </w:rPr>
            </w:pPr>
          </w:p>
        </w:tc>
        <w:tc>
          <w:tcPr>
            <w:tcW w:w="4818" w:type="dxa"/>
            <w:gridSpan w:val="3"/>
            <w:tcBorders>
              <w:top w:val="single" w:sz="6" w:space="0" w:color="auto"/>
              <w:right w:val="single" w:sz="6" w:space="0" w:color="auto"/>
            </w:tcBorders>
          </w:tcPr>
          <w:p w:rsidR="00CF6A57" w:rsidRPr="00CF6A57" w:rsidRDefault="00CF6A57">
            <w:pPr>
              <w:tabs>
                <w:tab w:val="left" w:leader="dot" w:pos="9638"/>
              </w:tabs>
              <w:ind w:left="851"/>
              <w:jc w:val="both"/>
              <w:rPr>
                <w:rFonts w:ascii="Arial" w:hAnsi="Arial" w:cs="Arial"/>
                <w:lang w:val="en-GB"/>
              </w:rPr>
            </w:pPr>
            <w:r w:rsidRPr="00CF6A57">
              <w:rPr>
                <w:rFonts w:ascii="Arial" w:hAnsi="Arial" w:cs="Arial"/>
                <w:lang w:val="en-GB"/>
              </w:rPr>
              <w:t>MEANS OF IMPLEMENTATION</w:t>
            </w:r>
            <w:r w:rsidRPr="00CF6A57">
              <w:rPr>
                <w:rFonts w:ascii="Arial" w:hAnsi="Arial" w:cs="Arial"/>
                <w:position w:val="10"/>
                <w:lang w:val="en-GB"/>
              </w:rPr>
              <w:t>1,2,3</w:t>
            </w:r>
          </w:p>
          <w:p w:rsidR="00CF6A57" w:rsidRPr="00CF6A57" w:rsidRDefault="00CF6A57">
            <w:pPr>
              <w:jc w:val="both"/>
              <w:rPr>
                <w:rFonts w:ascii="Arial" w:hAnsi="Arial" w:cs="Arial"/>
                <w:lang w:val="en-GB"/>
              </w:rPr>
            </w:pPr>
          </w:p>
        </w:tc>
      </w:tr>
      <w:tr w:rsidR="00CF6A57" w:rsidRPr="00CF6A57">
        <w:tblPrEx>
          <w:tblCellMar>
            <w:top w:w="0" w:type="dxa"/>
            <w:bottom w:w="0" w:type="dxa"/>
          </w:tblCellMar>
        </w:tblPrEx>
        <w:trPr>
          <w:cantSplit/>
        </w:trPr>
        <w:tc>
          <w:tcPr>
            <w:tcW w:w="1808" w:type="dxa"/>
            <w:tcBorders>
              <w:top w:val="single" w:sz="6" w:space="0" w:color="auto"/>
              <w:left w:val="single" w:sz="6" w:space="0" w:color="auto"/>
              <w:bottom w:val="single" w:sz="6" w:space="0" w:color="auto"/>
              <w:right w:val="single" w:sz="6" w:space="0" w:color="auto"/>
            </w:tcBorders>
          </w:tcPr>
          <w:p w:rsidR="00CF6A57" w:rsidRPr="00CF6A57" w:rsidRDefault="00CF6A57">
            <w:pPr>
              <w:tabs>
                <w:tab w:val="left" w:pos="0"/>
                <w:tab w:val="left" w:pos="851"/>
              </w:tabs>
              <w:ind w:left="851" w:hanging="851"/>
              <w:jc w:val="both"/>
              <w:rPr>
                <w:rFonts w:ascii="Arial" w:hAnsi="Arial" w:cs="Arial"/>
                <w:lang w:val="en-GB"/>
              </w:rPr>
            </w:pPr>
            <w:r w:rsidRPr="00CF6A57">
              <w:rPr>
                <w:rFonts w:ascii="Arial" w:hAnsi="Arial" w:cs="Arial"/>
                <w:lang w:val="en-GB"/>
              </w:rPr>
              <w:t>Contracting</w:t>
            </w:r>
          </w:p>
          <w:p w:rsidR="00CF6A57" w:rsidRPr="00CF6A57" w:rsidRDefault="00CF6A57">
            <w:pPr>
              <w:tabs>
                <w:tab w:val="left" w:pos="0"/>
                <w:tab w:val="left" w:pos="851"/>
              </w:tabs>
              <w:ind w:left="851" w:hanging="851"/>
              <w:jc w:val="both"/>
              <w:rPr>
                <w:rFonts w:ascii="Arial" w:hAnsi="Arial" w:cs="Arial"/>
                <w:lang w:val="en-GB"/>
              </w:rPr>
            </w:pPr>
            <w:r w:rsidRPr="00CF6A57">
              <w:rPr>
                <w:rFonts w:ascii="Arial" w:hAnsi="Arial" w:cs="Arial"/>
                <w:lang w:val="en-GB"/>
              </w:rPr>
              <w:t>Party</w:t>
            </w:r>
          </w:p>
          <w:p w:rsidR="00CF6A57" w:rsidRPr="00CF6A57" w:rsidRDefault="00CF6A57">
            <w:pPr>
              <w:tabs>
                <w:tab w:val="left" w:pos="0"/>
                <w:tab w:val="left" w:pos="851"/>
              </w:tabs>
              <w:ind w:left="851" w:hanging="851"/>
              <w:jc w:val="both"/>
              <w:rPr>
                <w:rFonts w:ascii="Arial" w:hAnsi="Arial" w:cs="Arial"/>
                <w:lang w:val="en-GB"/>
              </w:rPr>
            </w:pPr>
          </w:p>
        </w:tc>
        <w:tc>
          <w:tcPr>
            <w:tcW w:w="1606" w:type="dxa"/>
            <w:tcBorders>
              <w:top w:val="single" w:sz="6" w:space="0" w:color="auto"/>
              <w:bottom w:val="single" w:sz="6" w:space="0" w:color="auto"/>
              <w:right w:val="single" w:sz="6" w:space="0" w:color="auto"/>
            </w:tcBorders>
          </w:tcPr>
          <w:p w:rsidR="00CF6A57" w:rsidRPr="00CF6A57" w:rsidRDefault="00CF6A57">
            <w:pPr>
              <w:tabs>
                <w:tab w:val="left" w:pos="0"/>
                <w:tab w:val="left" w:pos="851"/>
              </w:tabs>
              <w:ind w:left="-957" w:firstLine="957"/>
              <w:jc w:val="both"/>
              <w:rPr>
                <w:rFonts w:ascii="Arial" w:hAnsi="Arial" w:cs="Arial"/>
                <w:lang w:val="en-GB"/>
              </w:rPr>
            </w:pPr>
            <w:r w:rsidRPr="00CF6A57">
              <w:rPr>
                <w:rFonts w:ascii="Arial" w:hAnsi="Arial" w:cs="Arial"/>
                <w:lang w:val="en-GB"/>
              </w:rPr>
              <w:t>Reservation</w:t>
            </w:r>
            <w:r w:rsidRPr="00CF6A57">
              <w:rPr>
                <w:rFonts w:ascii="Arial" w:hAnsi="Arial" w:cs="Arial"/>
                <w:position w:val="10"/>
                <w:lang w:val="en-GB"/>
              </w:rPr>
              <w:t>4</w:t>
            </w:r>
          </w:p>
        </w:tc>
        <w:tc>
          <w:tcPr>
            <w:tcW w:w="1797" w:type="dxa"/>
            <w:tcBorders>
              <w:top w:val="single" w:sz="6" w:space="0" w:color="auto"/>
              <w:bottom w:val="single" w:sz="6" w:space="0" w:color="auto"/>
              <w:right w:val="single" w:sz="6" w:space="0" w:color="auto"/>
            </w:tcBorders>
          </w:tcPr>
          <w:p w:rsidR="00CF6A57" w:rsidRPr="00CF6A57" w:rsidRDefault="00CF6A57">
            <w:pPr>
              <w:tabs>
                <w:tab w:val="left" w:pos="0"/>
                <w:tab w:val="left" w:pos="851"/>
              </w:tabs>
              <w:ind w:left="-2563" w:firstLine="2563"/>
              <w:jc w:val="both"/>
              <w:rPr>
                <w:rFonts w:ascii="Arial" w:hAnsi="Arial" w:cs="Arial"/>
                <w:lang w:val="en-GB"/>
              </w:rPr>
            </w:pPr>
            <w:r w:rsidRPr="00CF6A57">
              <w:rPr>
                <w:rFonts w:ascii="Arial" w:hAnsi="Arial" w:cs="Arial"/>
                <w:lang w:val="en-GB"/>
              </w:rPr>
              <w:t>Not applicable</w:t>
            </w:r>
            <w:r w:rsidRPr="00CF6A57">
              <w:rPr>
                <w:rFonts w:ascii="Arial" w:hAnsi="Arial" w:cs="Arial"/>
                <w:position w:val="10"/>
                <w:lang w:val="en-GB"/>
              </w:rPr>
              <w:t>5</w:t>
            </w:r>
          </w:p>
        </w:tc>
        <w:tc>
          <w:tcPr>
            <w:tcW w:w="1606" w:type="dxa"/>
            <w:tcBorders>
              <w:top w:val="single" w:sz="6" w:space="0" w:color="auto"/>
              <w:bottom w:val="single" w:sz="6" w:space="0" w:color="auto"/>
              <w:right w:val="single" w:sz="6" w:space="0" w:color="auto"/>
            </w:tcBorders>
          </w:tcPr>
          <w:p w:rsidR="00CF6A57" w:rsidRPr="00CF6A57" w:rsidRDefault="00CF6A57" w:rsidP="00CF6A57">
            <w:pPr>
              <w:tabs>
                <w:tab w:val="left" w:pos="0"/>
                <w:tab w:val="left" w:pos="851"/>
              </w:tabs>
              <w:ind w:left="-4169" w:firstLine="4169"/>
              <w:rPr>
                <w:rFonts w:ascii="Arial" w:hAnsi="Arial" w:cs="Arial"/>
                <w:lang w:val="en-GB"/>
              </w:rPr>
            </w:pPr>
            <w:r w:rsidRPr="00CF6A57">
              <w:rPr>
                <w:rFonts w:ascii="Arial" w:hAnsi="Arial" w:cs="Arial"/>
                <w:lang w:val="en-GB"/>
              </w:rPr>
              <w:t>By legislation</w:t>
            </w:r>
          </w:p>
        </w:tc>
        <w:tc>
          <w:tcPr>
            <w:tcW w:w="1606" w:type="dxa"/>
            <w:tcBorders>
              <w:top w:val="single" w:sz="6" w:space="0" w:color="auto"/>
              <w:bottom w:val="single" w:sz="6" w:space="0" w:color="auto"/>
              <w:right w:val="single" w:sz="6" w:space="0" w:color="auto"/>
            </w:tcBorders>
          </w:tcPr>
          <w:p w:rsidR="00CF6A57" w:rsidRPr="00CF6A57" w:rsidRDefault="00CF6A57" w:rsidP="00CF6A57">
            <w:pPr>
              <w:tabs>
                <w:tab w:val="left" w:pos="0"/>
                <w:tab w:val="left" w:pos="851"/>
              </w:tabs>
              <w:ind w:left="-5775" w:firstLine="5775"/>
              <w:rPr>
                <w:rFonts w:ascii="Arial" w:hAnsi="Arial" w:cs="Arial"/>
                <w:lang w:val="en-GB"/>
              </w:rPr>
            </w:pPr>
            <w:r w:rsidRPr="00CF6A57">
              <w:rPr>
                <w:rFonts w:ascii="Arial" w:hAnsi="Arial" w:cs="Arial"/>
                <w:lang w:val="en-GB"/>
              </w:rPr>
              <w:t>Administrative</w:t>
            </w:r>
          </w:p>
          <w:p w:rsidR="00CF6A57" w:rsidRPr="00CF6A57" w:rsidRDefault="00CF6A57" w:rsidP="00CF6A57">
            <w:pPr>
              <w:tabs>
                <w:tab w:val="left" w:pos="0"/>
                <w:tab w:val="left" w:pos="851"/>
              </w:tabs>
              <w:ind w:left="-5775" w:firstLine="5775"/>
              <w:rPr>
                <w:rFonts w:ascii="Arial" w:hAnsi="Arial" w:cs="Arial"/>
                <w:lang w:val="en-GB"/>
              </w:rPr>
            </w:pPr>
            <w:r w:rsidRPr="00CF6A57">
              <w:rPr>
                <w:rFonts w:ascii="Arial" w:hAnsi="Arial" w:cs="Arial"/>
                <w:lang w:val="en-GB"/>
              </w:rPr>
              <w:t>action</w:t>
            </w:r>
          </w:p>
        </w:tc>
        <w:tc>
          <w:tcPr>
            <w:tcW w:w="1606" w:type="dxa"/>
            <w:tcBorders>
              <w:top w:val="single" w:sz="6" w:space="0" w:color="auto"/>
              <w:bottom w:val="single" w:sz="6" w:space="0" w:color="auto"/>
              <w:right w:val="single" w:sz="6" w:space="0" w:color="auto"/>
            </w:tcBorders>
          </w:tcPr>
          <w:p w:rsidR="00CF6A57" w:rsidRPr="00CF6A57" w:rsidRDefault="00CF6A57" w:rsidP="00CF6A57">
            <w:pPr>
              <w:tabs>
                <w:tab w:val="left" w:pos="0"/>
                <w:tab w:val="left" w:pos="851"/>
              </w:tabs>
              <w:ind w:left="-7381" w:firstLine="7381"/>
              <w:rPr>
                <w:rFonts w:ascii="Arial" w:hAnsi="Arial" w:cs="Arial"/>
                <w:lang w:val="en-GB"/>
              </w:rPr>
            </w:pPr>
            <w:r w:rsidRPr="00CF6A57">
              <w:rPr>
                <w:rFonts w:ascii="Arial" w:hAnsi="Arial" w:cs="Arial"/>
                <w:lang w:val="en-GB"/>
              </w:rPr>
              <w:t>Voluntary</w:t>
            </w:r>
          </w:p>
          <w:p w:rsidR="00CF6A57" w:rsidRPr="00CF6A57" w:rsidRDefault="00CF6A57" w:rsidP="00CF6A57">
            <w:pPr>
              <w:tabs>
                <w:tab w:val="left" w:pos="0"/>
                <w:tab w:val="left" w:pos="851"/>
              </w:tabs>
              <w:ind w:left="-7381" w:firstLine="7381"/>
              <w:rPr>
                <w:rFonts w:ascii="Arial" w:hAnsi="Arial" w:cs="Arial"/>
                <w:lang w:val="en-GB"/>
              </w:rPr>
            </w:pPr>
            <w:r w:rsidRPr="00CF6A57">
              <w:rPr>
                <w:rFonts w:ascii="Arial" w:hAnsi="Arial" w:cs="Arial"/>
                <w:lang w:val="en-GB"/>
              </w:rPr>
              <w:t>agreement</w:t>
            </w:r>
          </w:p>
        </w:tc>
      </w:tr>
      <w:tr w:rsidR="00CF6A57" w:rsidRPr="00CF6A57">
        <w:tblPrEx>
          <w:tblCellMar>
            <w:top w:w="0" w:type="dxa"/>
            <w:bottom w:w="0" w:type="dxa"/>
          </w:tblCellMar>
        </w:tblPrEx>
        <w:trPr>
          <w:cantSplit/>
        </w:trPr>
        <w:tc>
          <w:tcPr>
            <w:tcW w:w="1808" w:type="dxa"/>
            <w:tcBorders>
              <w:top w:val="single" w:sz="6" w:space="0" w:color="auto"/>
              <w:left w:val="single" w:sz="6" w:space="0" w:color="auto"/>
              <w:bottom w:val="single" w:sz="6" w:space="0" w:color="auto"/>
              <w:right w:val="single" w:sz="6" w:space="0" w:color="auto"/>
            </w:tcBorders>
          </w:tcPr>
          <w:p w:rsidR="00CF6A57" w:rsidRPr="00CF6A57" w:rsidRDefault="00CF6A57">
            <w:pPr>
              <w:tabs>
                <w:tab w:val="left" w:pos="0"/>
                <w:tab w:val="left" w:pos="851"/>
              </w:tabs>
              <w:ind w:left="851" w:hanging="851"/>
              <w:jc w:val="both"/>
              <w:rPr>
                <w:rFonts w:ascii="Arial" w:hAnsi="Arial" w:cs="Arial"/>
                <w:lang w:val="en-GB"/>
              </w:rPr>
            </w:pPr>
            <w:smartTag w:uri="urn:schemas-microsoft-com:office:smarttags" w:element="country-region">
              <w:smartTag w:uri="urn:schemas-microsoft-com:office:smarttags" w:element="place">
                <w:r w:rsidRPr="00CF6A57">
                  <w:rPr>
                    <w:rFonts w:ascii="Arial" w:hAnsi="Arial" w:cs="Arial"/>
                    <w:lang w:val="en-GB"/>
                  </w:rPr>
                  <w:t>Belgium</w:t>
                </w:r>
              </w:smartTag>
            </w:smartTag>
          </w:p>
          <w:p w:rsidR="00CF6A57" w:rsidRPr="00CF6A57" w:rsidRDefault="00CF6A57">
            <w:pPr>
              <w:tabs>
                <w:tab w:val="left" w:pos="0"/>
                <w:tab w:val="left" w:pos="851"/>
              </w:tabs>
              <w:ind w:left="851" w:hanging="851"/>
              <w:jc w:val="both"/>
              <w:rPr>
                <w:rFonts w:ascii="Arial" w:hAnsi="Arial" w:cs="Arial"/>
                <w:lang w:val="en-GB"/>
              </w:rPr>
            </w:pPr>
          </w:p>
        </w:tc>
        <w:tc>
          <w:tcPr>
            <w:tcW w:w="1606" w:type="dxa"/>
            <w:tcBorders>
              <w:top w:val="single" w:sz="6" w:space="0" w:color="auto"/>
              <w:bottom w:val="single" w:sz="6" w:space="0" w:color="auto"/>
              <w:right w:val="single" w:sz="6" w:space="0" w:color="auto"/>
            </w:tcBorders>
          </w:tcPr>
          <w:p w:rsidR="00CF6A57" w:rsidRPr="00CF6A57" w:rsidRDefault="00CF6A57">
            <w:pPr>
              <w:tabs>
                <w:tab w:val="left" w:pos="0"/>
                <w:tab w:val="left" w:pos="851"/>
              </w:tabs>
              <w:ind w:left="-957" w:firstLine="957"/>
              <w:jc w:val="both"/>
              <w:rPr>
                <w:rFonts w:ascii="Arial" w:hAnsi="Arial" w:cs="Arial"/>
                <w:lang w:val="en-GB"/>
              </w:rPr>
            </w:pPr>
          </w:p>
        </w:tc>
        <w:tc>
          <w:tcPr>
            <w:tcW w:w="1797" w:type="dxa"/>
            <w:tcBorders>
              <w:top w:val="single" w:sz="6" w:space="0" w:color="auto"/>
              <w:bottom w:val="single" w:sz="6" w:space="0" w:color="auto"/>
              <w:right w:val="single" w:sz="6" w:space="0" w:color="auto"/>
            </w:tcBorders>
          </w:tcPr>
          <w:p w:rsidR="00CF6A57" w:rsidRPr="00CF6A57" w:rsidRDefault="00CF6A57">
            <w:pPr>
              <w:tabs>
                <w:tab w:val="left" w:pos="0"/>
                <w:tab w:val="left" w:pos="851"/>
              </w:tabs>
              <w:ind w:left="-2563" w:firstLine="2563"/>
              <w:jc w:val="both"/>
              <w:rPr>
                <w:rFonts w:ascii="Arial" w:hAnsi="Arial" w:cs="Arial"/>
                <w:lang w:val="en-GB"/>
              </w:rPr>
            </w:pPr>
          </w:p>
        </w:tc>
        <w:tc>
          <w:tcPr>
            <w:tcW w:w="1606" w:type="dxa"/>
            <w:tcBorders>
              <w:top w:val="single" w:sz="6" w:space="0" w:color="auto"/>
              <w:bottom w:val="single" w:sz="6" w:space="0" w:color="auto"/>
              <w:right w:val="single" w:sz="6" w:space="0" w:color="auto"/>
            </w:tcBorders>
          </w:tcPr>
          <w:p w:rsidR="00CF6A57" w:rsidRPr="00CF6A57" w:rsidRDefault="00CF6A57">
            <w:pPr>
              <w:tabs>
                <w:tab w:val="left" w:pos="0"/>
                <w:tab w:val="left" w:pos="851"/>
              </w:tabs>
              <w:ind w:left="-4169" w:firstLine="4169"/>
              <w:jc w:val="both"/>
              <w:rPr>
                <w:rFonts w:ascii="Arial" w:hAnsi="Arial" w:cs="Arial"/>
                <w:lang w:val="en-GB"/>
              </w:rPr>
            </w:pPr>
            <w:r w:rsidRPr="00CF6A57">
              <w:rPr>
                <w:rFonts w:ascii="Arial" w:hAnsi="Arial" w:cs="Arial"/>
                <w:lang w:val="en-GB"/>
              </w:rPr>
              <w:t>X</w:t>
            </w:r>
          </w:p>
        </w:tc>
        <w:tc>
          <w:tcPr>
            <w:tcW w:w="1606" w:type="dxa"/>
            <w:tcBorders>
              <w:top w:val="single" w:sz="6" w:space="0" w:color="auto"/>
              <w:bottom w:val="single" w:sz="6" w:space="0" w:color="auto"/>
              <w:right w:val="single" w:sz="6" w:space="0" w:color="auto"/>
            </w:tcBorders>
          </w:tcPr>
          <w:p w:rsidR="00CF6A57" w:rsidRPr="00CF6A57" w:rsidRDefault="00CF6A57">
            <w:pPr>
              <w:tabs>
                <w:tab w:val="left" w:pos="0"/>
                <w:tab w:val="left" w:pos="851"/>
              </w:tabs>
              <w:ind w:left="-5775" w:firstLine="5775"/>
              <w:jc w:val="both"/>
              <w:rPr>
                <w:rFonts w:ascii="Arial" w:hAnsi="Arial" w:cs="Arial"/>
                <w:lang w:val="en-GB"/>
              </w:rPr>
            </w:pPr>
          </w:p>
        </w:tc>
        <w:tc>
          <w:tcPr>
            <w:tcW w:w="1606" w:type="dxa"/>
            <w:tcBorders>
              <w:top w:val="single" w:sz="6" w:space="0" w:color="auto"/>
              <w:bottom w:val="single" w:sz="6" w:space="0" w:color="auto"/>
              <w:right w:val="single" w:sz="6" w:space="0" w:color="auto"/>
            </w:tcBorders>
          </w:tcPr>
          <w:p w:rsidR="00CF6A57" w:rsidRPr="00CF6A57" w:rsidRDefault="00CF6A57">
            <w:pPr>
              <w:tabs>
                <w:tab w:val="left" w:pos="0"/>
                <w:tab w:val="left" w:pos="851"/>
              </w:tabs>
              <w:ind w:left="-7381" w:firstLine="7381"/>
              <w:jc w:val="both"/>
              <w:rPr>
                <w:rFonts w:ascii="Arial" w:hAnsi="Arial" w:cs="Arial"/>
                <w:lang w:val="en-GB"/>
              </w:rPr>
            </w:pPr>
          </w:p>
        </w:tc>
      </w:tr>
    </w:tbl>
    <w:p w:rsidR="00CF6A57" w:rsidRPr="00CF6A57" w:rsidRDefault="00CF6A57" w:rsidP="00CF6A57">
      <w:pPr>
        <w:tabs>
          <w:tab w:val="left" w:pos="0"/>
          <w:tab w:val="left" w:pos="566"/>
          <w:tab w:val="left" w:pos="1134"/>
          <w:tab w:val="left" w:leader="dot" w:pos="9638"/>
        </w:tabs>
        <w:spacing w:before="120"/>
        <w:jc w:val="both"/>
        <w:rPr>
          <w:rFonts w:ascii="Arial" w:hAnsi="Arial" w:cs="Arial"/>
          <w:lang w:val="en-GB"/>
        </w:rPr>
      </w:pPr>
      <w:r w:rsidRPr="00CF6A57">
        <w:rPr>
          <w:rFonts w:ascii="Arial" w:hAnsi="Arial" w:cs="Arial"/>
          <w:lang w:val="en-GB"/>
        </w:rPr>
        <w:t>Notes</w:t>
      </w:r>
    </w:p>
    <w:p w:rsidR="00CF6A57" w:rsidRPr="00CF6A57" w:rsidRDefault="00CF6A57" w:rsidP="00CF6A57">
      <w:pPr>
        <w:numPr>
          <w:ilvl w:val="0"/>
          <w:numId w:val="1"/>
        </w:numPr>
        <w:tabs>
          <w:tab w:val="left" w:pos="0"/>
          <w:tab w:val="left" w:leader="dot" w:pos="9638"/>
        </w:tabs>
        <w:spacing w:before="120"/>
        <w:jc w:val="both"/>
        <w:rPr>
          <w:rFonts w:ascii="Arial" w:hAnsi="Arial" w:cs="Arial"/>
          <w:i/>
          <w:lang w:val="en-GB"/>
        </w:rPr>
      </w:pPr>
      <w:r w:rsidRPr="00CF6A57">
        <w:rPr>
          <w:rFonts w:ascii="Arial" w:hAnsi="Arial" w:cs="Arial"/>
          <w:i/>
          <w:lang w:val="en-GB"/>
        </w:rPr>
        <w:t xml:space="preserve">Give information on specific measures taken to give effect to this Decision. </w:t>
      </w:r>
    </w:p>
    <w:p w:rsidR="00CF6A57" w:rsidRPr="00CF6A57" w:rsidRDefault="00CF6A57" w:rsidP="00CF6A57">
      <w:pPr>
        <w:pStyle w:val="BodyText"/>
        <w:spacing w:before="120"/>
        <w:jc w:val="left"/>
        <w:rPr>
          <w:rFonts w:ascii="Arial" w:hAnsi="Arial" w:cs="Arial"/>
          <w:b w:val="0"/>
          <w:sz w:val="20"/>
          <w:lang w:val="en-US"/>
        </w:rPr>
      </w:pPr>
      <w:r w:rsidRPr="00CF6A57">
        <w:rPr>
          <w:rFonts w:ascii="Arial" w:hAnsi="Arial" w:cs="Arial"/>
          <w:b w:val="0"/>
          <w:sz w:val="20"/>
        </w:rPr>
        <w:t xml:space="preserve">The European Directive on SCCP’s (2002/45/EEC) was implemented through Royal Decree of 18-06-2003, which limits the marketing </w:t>
      </w:r>
      <w:r w:rsidRPr="00CF6A57">
        <w:rPr>
          <w:rFonts w:ascii="Arial" w:hAnsi="Arial" w:cs="Arial"/>
          <w:b w:val="0"/>
          <w:sz w:val="20"/>
          <w:lang w:val="en-US"/>
        </w:rPr>
        <w:t xml:space="preserve">and the use of some hazardous substances and preparations. </w:t>
      </w:r>
    </w:p>
    <w:p w:rsidR="00CF6A57" w:rsidRPr="00CF6A57" w:rsidRDefault="00CF6A57" w:rsidP="00CF6A57">
      <w:pPr>
        <w:pStyle w:val="BodyText"/>
        <w:spacing w:before="120"/>
        <w:jc w:val="left"/>
        <w:rPr>
          <w:rFonts w:ascii="Arial" w:hAnsi="Arial" w:cs="Arial"/>
          <w:b w:val="0"/>
          <w:sz w:val="20"/>
        </w:rPr>
      </w:pPr>
      <w:r w:rsidRPr="00CF6A57">
        <w:rPr>
          <w:rFonts w:ascii="Arial" w:hAnsi="Arial" w:cs="Arial"/>
          <w:b w:val="0"/>
          <w:sz w:val="20"/>
          <w:lang w:val="en-US"/>
        </w:rPr>
        <w:t xml:space="preserve">Before this Directive was implemented in Belgian legislation, the use and substitution of short chained chlorinated paraffins has been investigated in </w:t>
      </w:r>
      <w:smartTag w:uri="urn:schemas-microsoft-com:office:smarttags" w:element="place">
        <w:r w:rsidRPr="00CF6A57">
          <w:rPr>
            <w:rFonts w:ascii="Arial" w:hAnsi="Arial" w:cs="Arial"/>
            <w:b w:val="0"/>
            <w:sz w:val="20"/>
            <w:lang w:val="en-US"/>
          </w:rPr>
          <w:t>Flanders</w:t>
        </w:r>
      </w:smartTag>
      <w:r w:rsidRPr="00CF6A57">
        <w:rPr>
          <w:rFonts w:ascii="Arial" w:hAnsi="Arial" w:cs="Arial"/>
          <w:b w:val="0"/>
          <w:sz w:val="20"/>
          <w:lang w:val="en-US"/>
        </w:rPr>
        <w:t>. It was found that short chained chlorinated paraffins had already been banned on a voluntary base.</w:t>
      </w:r>
    </w:p>
    <w:p w:rsidR="00CF6A57" w:rsidRPr="00CF6A57" w:rsidRDefault="00CF6A57" w:rsidP="00CF6A57">
      <w:pPr>
        <w:tabs>
          <w:tab w:val="left" w:pos="0"/>
          <w:tab w:val="left" w:pos="566"/>
          <w:tab w:val="left" w:leader="dot" w:pos="9638"/>
        </w:tabs>
        <w:spacing w:before="120"/>
        <w:ind w:left="566" w:hanging="566"/>
        <w:jc w:val="both"/>
        <w:rPr>
          <w:rFonts w:ascii="Arial" w:hAnsi="Arial" w:cs="Arial"/>
          <w:i/>
          <w:lang w:val="en-GB"/>
        </w:rPr>
      </w:pPr>
      <w:r w:rsidRPr="00CF6A57">
        <w:rPr>
          <w:rFonts w:ascii="Arial" w:hAnsi="Arial" w:cs="Arial"/>
          <w:i/>
          <w:lang w:val="en-GB"/>
        </w:rPr>
        <w:t>2.</w:t>
      </w:r>
      <w:r w:rsidRPr="00CF6A57">
        <w:rPr>
          <w:rFonts w:ascii="Arial" w:hAnsi="Arial" w:cs="Arial"/>
          <w:i/>
          <w:lang w:val="en-GB"/>
        </w:rPr>
        <w:tab/>
        <w:t>Provide information on any special difficulties encountered, such as practical or legal problems, in the implementation of this Decision.</w:t>
      </w:r>
    </w:p>
    <w:p w:rsidR="00CF6A57" w:rsidRPr="00CF6A57" w:rsidRDefault="00CF6A57" w:rsidP="00CF6A57">
      <w:pPr>
        <w:tabs>
          <w:tab w:val="left" w:pos="0"/>
          <w:tab w:val="left" w:pos="566"/>
          <w:tab w:val="left" w:leader="dot" w:pos="9638"/>
        </w:tabs>
        <w:spacing w:before="120"/>
        <w:ind w:left="566" w:hanging="566"/>
        <w:jc w:val="both"/>
        <w:rPr>
          <w:rFonts w:ascii="Arial" w:hAnsi="Arial" w:cs="Arial"/>
          <w:i/>
          <w:lang w:val="en-GB"/>
        </w:rPr>
      </w:pPr>
      <w:r w:rsidRPr="00CF6A57">
        <w:rPr>
          <w:rFonts w:ascii="Arial" w:hAnsi="Arial" w:cs="Arial"/>
          <w:i/>
          <w:lang w:val="en-GB"/>
        </w:rPr>
        <w:t>3.</w:t>
      </w:r>
      <w:r w:rsidRPr="00CF6A57">
        <w:rPr>
          <w:rFonts w:ascii="Arial" w:hAnsi="Arial" w:cs="Arial"/>
          <w:i/>
          <w:lang w:val="en-GB"/>
        </w:rPr>
        <w:tab/>
        <w:t>The reasons for not having fully implemented this Decision should be spelt out clearly and plans for full implementation should be reported.</w:t>
      </w:r>
    </w:p>
    <w:p w:rsidR="00CF6A57" w:rsidRPr="00CF6A57" w:rsidRDefault="00CF6A57" w:rsidP="00CF6A57">
      <w:pPr>
        <w:tabs>
          <w:tab w:val="left" w:pos="0"/>
          <w:tab w:val="left" w:pos="566"/>
          <w:tab w:val="left" w:leader="dot" w:pos="9638"/>
        </w:tabs>
        <w:spacing w:before="120"/>
        <w:ind w:left="566" w:hanging="566"/>
        <w:jc w:val="both"/>
        <w:rPr>
          <w:rFonts w:ascii="Arial" w:hAnsi="Arial" w:cs="Arial"/>
          <w:i/>
          <w:lang w:val="en-GB"/>
        </w:rPr>
      </w:pPr>
      <w:r w:rsidRPr="00CF6A57">
        <w:rPr>
          <w:rFonts w:ascii="Arial" w:hAnsi="Arial" w:cs="Arial"/>
          <w:i/>
          <w:lang w:val="en-GB"/>
        </w:rPr>
        <w:t>4.</w:t>
      </w:r>
      <w:r w:rsidRPr="00CF6A57">
        <w:rPr>
          <w:rFonts w:ascii="Arial" w:hAnsi="Arial" w:cs="Arial"/>
          <w:i/>
          <w:lang w:val="en-GB"/>
        </w:rPr>
        <w:tab/>
        <w:t>Report on any progress towards lifting the reservation on this Decision.</w:t>
      </w:r>
    </w:p>
    <w:p w:rsidR="00CF6A57" w:rsidRPr="00CF6A57" w:rsidRDefault="00CF6A57" w:rsidP="00CF6A57">
      <w:pPr>
        <w:tabs>
          <w:tab w:val="left" w:pos="0"/>
          <w:tab w:val="left" w:pos="566"/>
          <w:tab w:val="left" w:pos="720"/>
        </w:tabs>
        <w:spacing w:before="120"/>
        <w:jc w:val="both"/>
        <w:rPr>
          <w:rFonts w:ascii="Arial" w:hAnsi="Arial" w:cs="Arial"/>
          <w:i/>
          <w:lang w:val="en-GB"/>
        </w:rPr>
      </w:pPr>
      <w:r w:rsidRPr="00CF6A57">
        <w:rPr>
          <w:rFonts w:ascii="Arial" w:hAnsi="Arial" w:cs="Arial"/>
          <w:i/>
          <w:lang w:val="en-GB"/>
        </w:rPr>
        <w:t>5.</w:t>
      </w:r>
      <w:r w:rsidRPr="00CF6A57">
        <w:rPr>
          <w:rFonts w:ascii="Arial" w:hAnsi="Arial" w:cs="Arial"/>
          <w:i/>
          <w:lang w:val="en-GB"/>
        </w:rPr>
        <w:tab/>
        <w:t>State why this Decision in not applicable.</w:t>
      </w:r>
    </w:p>
    <w:p w:rsidR="00CF6A57" w:rsidRDefault="00CF6A57" w:rsidP="00D763EB">
      <w:pPr>
        <w:pStyle w:val="Heading1"/>
        <w:rPr>
          <w:kern w:val="28"/>
          <w:sz w:val="28"/>
        </w:rPr>
      </w:pPr>
      <w:r w:rsidRPr="00CF6A57">
        <w:br w:type="page"/>
      </w:r>
      <w:bookmarkStart w:id="20" w:name="_Toc145475029"/>
      <w:r w:rsidRPr="00D763EB">
        <w:rPr>
          <w:kern w:val="28"/>
          <w:sz w:val="28"/>
        </w:rPr>
        <w:lastRenderedPageBreak/>
        <w:t>Annex 2: Finland</w:t>
      </w:r>
      <w:bookmarkEnd w:id="20"/>
    </w:p>
    <w:p w:rsidR="00D763EB" w:rsidRPr="00D763EB" w:rsidRDefault="00D763EB" w:rsidP="00D763EB"/>
    <w:p w:rsidR="00CF6A57" w:rsidRPr="00CF6A57" w:rsidRDefault="008F7AC8" w:rsidP="00CF6A57">
      <w:pPr>
        <w:jc w:val="center"/>
        <w:rPr>
          <w:rFonts w:ascii="Arial" w:hAnsi="Arial" w:cs="Arial"/>
          <w:b/>
          <w:sz w:val="24"/>
          <w:szCs w:val="24"/>
          <w:lang w:val="en-GB"/>
        </w:rPr>
      </w:pPr>
      <w:r>
        <w:rPr>
          <w:rFonts w:ascii="Arial" w:hAnsi="Arial"/>
          <w:b/>
          <w:sz w:val="24"/>
          <w:szCs w:val="24"/>
        </w:rPr>
        <w:t xml:space="preserve">Finnish </w:t>
      </w:r>
      <w:r w:rsidR="00CF6A57" w:rsidRPr="00CF6A57">
        <w:rPr>
          <w:rFonts w:ascii="Arial" w:hAnsi="Arial"/>
          <w:b/>
          <w:sz w:val="24"/>
          <w:szCs w:val="24"/>
        </w:rPr>
        <w:t xml:space="preserve">Implementation Report on </w:t>
      </w:r>
      <w:r w:rsidR="00CF6A57" w:rsidRPr="00CF6A57">
        <w:rPr>
          <w:rFonts w:ascii="Arial" w:hAnsi="Arial" w:cs="Arial"/>
          <w:b/>
          <w:sz w:val="24"/>
          <w:szCs w:val="24"/>
          <w:lang w:val="en-GB"/>
        </w:rPr>
        <w:t>PARCOM Decision 95/1 on the Phasing Out of</w:t>
      </w:r>
    </w:p>
    <w:p w:rsidR="00CF6A57" w:rsidRPr="00CF6A57" w:rsidRDefault="00CF6A57" w:rsidP="00CF6A57">
      <w:pPr>
        <w:spacing w:before="120"/>
        <w:jc w:val="center"/>
        <w:rPr>
          <w:rFonts w:ascii="Arial" w:hAnsi="Arial" w:cs="Arial"/>
          <w:b/>
          <w:sz w:val="24"/>
          <w:szCs w:val="24"/>
          <w:lang w:val="en-GB"/>
        </w:rPr>
      </w:pPr>
      <w:r w:rsidRPr="00CF6A57">
        <w:rPr>
          <w:rFonts w:ascii="Arial" w:hAnsi="Arial" w:cs="Arial"/>
          <w:b/>
          <w:sz w:val="24"/>
          <w:szCs w:val="24"/>
          <w:lang w:val="en-GB"/>
        </w:rPr>
        <w:t>Short Chained Chlorinated Paraffins</w:t>
      </w:r>
    </w:p>
    <w:p w:rsidR="00CF6A57" w:rsidRPr="00CF6A57" w:rsidRDefault="00CF6A57">
      <w:pPr>
        <w:jc w:val="center"/>
        <w:rPr>
          <w:rFonts w:ascii="Arial" w:hAnsi="Arial" w:cs="Arial"/>
          <w:b/>
          <w:sz w:val="28"/>
          <w:lang w:val="en-GB"/>
        </w:rPr>
      </w:pPr>
    </w:p>
    <w:p w:rsidR="00CF6A57" w:rsidRPr="008F7AC8" w:rsidRDefault="00CF6A57">
      <w:pPr>
        <w:tabs>
          <w:tab w:val="left" w:pos="0"/>
          <w:tab w:val="left" w:pos="851"/>
          <w:tab w:val="left" w:leader="dot" w:pos="9638"/>
        </w:tabs>
        <w:spacing w:before="120"/>
        <w:ind w:left="851" w:hanging="851"/>
        <w:jc w:val="both"/>
        <w:rPr>
          <w:rFonts w:ascii="Arial" w:hAnsi="Arial" w:cs="Arial"/>
          <w:lang w:val="en-GB"/>
        </w:rPr>
      </w:pPr>
      <w:r w:rsidRPr="008F7AC8">
        <w:rPr>
          <w:rFonts w:ascii="Arial" w:hAnsi="Arial" w:cs="Arial"/>
          <w:b/>
          <w:lang w:val="en-GB"/>
        </w:rPr>
        <w:t>Table 1</w:t>
      </w:r>
    </w:p>
    <w:p w:rsidR="00CF6A57" w:rsidRPr="008F7AC8" w:rsidRDefault="00CF6A57">
      <w:pPr>
        <w:tabs>
          <w:tab w:val="left" w:pos="0"/>
          <w:tab w:val="left" w:pos="851"/>
          <w:tab w:val="left" w:leader="dot" w:pos="9638"/>
        </w:tabs>
        <w:ind w:left="851" w:hanging="851"/>
        <w:jc w:val="both"/>
        <w:rPr>
          <w:rFonts w:ascii="Arial" w:hAnsi="Arial" w:cs="Arial"/>
          <w:lang w:val="en-GB"/>
        </w:rPr>
      </w:pPr>
    </w:p>
    <w:tbl>
      <w:tblPr>
        <w:tblW w:w="10029" w:type="dxa"/>
        <w:tblLayout w:type="fixed"/>
        <w:tblLook w:val="0000" w:firstRow="0" w:lastRow="0" w:firstColumn="0" w:lastColumn="0" w:noHBand="0" w:noVBand="0"/>
      </w:tblPr>
      <w:tblGrid>
        <w:gridCol w:w="1808"/>
        <w:gridCol w:w="1606"/>
        <w:gridCol w:w="1797"/>
        <w:gridCol w:w="1606"/>
        <w:gridCol w:w="1606"/>
        <w:gridCol w:w="1606"/>
      </w:tblGrid>
      <w:tr w:rsidR="00CF6A57" w:rsidRPr="008F7AC8">
        <w:tblPrEx>
          <w:tblCellMar>
            <w:top w:w="0" w:type="dxa"/>
            <w:bottom w:w="0" w:type="dxa"/>
          </w:tblCellMar>
        </w:tblPrEx>
        <w:trPr>
          <w:cantSplit/>
        </w:trPr>
        <w:tc>
          <w:tcPr>
            <w:tcW w:w="1808" w:type="dxa"/>
            <w:tcBorders>
              <w:top w:val="single" w:sz="6" w:space="0" w:color="auto"/>
              <w:left w:val="single" w:sz="6" w:space="0" w:color="auto"/>
              <w:right w:val="single" w:sz="6" w:space="0" w:color="auto"/>
            </w:tcBorders>
          </w:tcPr>
          <w:p w:rsidR="00CF6A57" w:rsidRPr="008F7AC8"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right w:val="single" w:sz="6" w:space="0" w:color="auto"/>
            </w:tcBorders>
          </w:tcPr>
          <w:p w:rsidR="00CF6A57" w:rsidRPr="008F7AC8" w:rsidRDefault="00CF6A57">
            <w:pPr>
              <w:tabs>
                <w:tab w:val="left" w:pos="0"/>
                <w:tab w:val="left" w:pos="851"/>
              </w:tabs>
              <w:ind w:left="-957" w:firstLine="957"/>
              <w:jc w:val="both"/>
              <w:rPr>
                <w:rFonts w:ascii="Arial" w:hAnsi="Arial" w:cs="Arial"/>
                <w:b/>
                <w:lang w:val="en-GB"/>
              </w:rPr>
            </w:pPr>
          </w:p>
        </w:tc>
        <w:tc>
          <w:tcPr>
            <w:tcW w:w="1797" w:type="dxa"/>
            <w:tcBorders>
              <w:top w:val="single" w:sz="6" w:space="0" w:color="auto"/>
              <w:right w:val="single" w:sz="6" w:space="0" w:color="auto"/>
            </w:tcBorders>
          </w:tcPr>
          <w:p w:rsidR="00CF6A57" w:rsidRPr="008F7AC8" w:rsidRDefault="00CF6A57">
            <w:pPr>
              <w:tabs>
                <w:tab w:val="left" w:pos="0"/>
                <w:tab w:val="left" w:pos="851"/>
              </w:tabs>
              <w:ind w:left="-2563" w:firstLine="2563"/>
              <w:jc w:val="both"/>
              <w:rPr>
                <w:rFonts w:ascii="Arial" w:hAnsi="Arial" w:cs="Arial"/>
                <w:b/>
                <w:lang w:val="en-GB"/>
              </w:rPr>
            </w:pPr>
          </w:p>
        </w:tc>
        <w:tc>
          <w:tcPr>
            <w:tcW w:w="4818" w:type="dxa"/>
            <w:gridSpan w:val="3"/>
            <w:tcBorders>
              <w:top w:val="single" w:sz="6" w:space="0" w:color="auto"/>
              <w:right w:val="single" w:sz="6" w:space="0" w:color="auto"/>
            </w:tcBorders>
          </w:tcPr>
          <w:p w:rsidR="00CF6A57" w:rsidRPr="008F7AC8" w:rsidRDefault="00CF6A57">
            <w:pPr>
              <w:tabs>
                <w:tab w:val="left" w:leader="dot" w:pos="9638"/>
              </w:tabs>
              <w:ind w:left="851"/>
              <w:jc w:val="both"/>
              <w:rPr>
                <w:rFonts w:ascii="Arial" w:hAnsi="Arial" w:cs="Arial"/>
                <w:b/>
                <w:lang w:val="en-GB"/>
              </w:rPr>
            </w:pPr>
            <w:r w:rsidRPr="008F7AC8">
              <w:rPr>
                <w:rFonts w:ascii="Arial" w:hAnsi="Arial" w:cs="Arial"/>
                <w:b/>
                <w:lang w:val="en-GB"/>
              </w:rPr>
              <w:t>MEANS OF IMPLEMENTATION</w:t>
            </w:r>
            <w:r w:rsidRPr="008F7AC8">
              <w:rPr>
                <w:rFonts w:ascii="Arial" w:hAnsi="Arial" w:cs="Arial"/>
                <w:b/>
                <w:position w:val="10"/>
                <w:lang w:val="en-GB"/>
              </w:rPr>
              <w:t>1,2,3</w:t>
            </w:r>
          </w:p>
          <w:p w:rsidR="00CF6A57" w:rsidRPr="008F7AC8" w:rsidRDefault="00CF6A57">
            <w:pPr>
              <w:jc w:val="both"/>
              <w:rPr>
                <w:rFonts w:ascii="Arial" w:hAnsi="Arial" w:cs="Arial"/>
                <w:b/>
                <w:lang w:val="en-GB"/>
              </w:rPr>
            </w:pPr>
          </w:p>
        </w:tc>
      </w:tr>
      <w:tr w:rsidR="00CF6A57" w:rsidRPr="008F7AC8">
        <w:tblPrEx>
          <w:tblCellMar>
            <w:top w:w="0" w:type="dxa"/>
            <w:bottom w:w="0" w:type="dxa"/>
          </w:tblCellMar>
        </w:tblPrEx>
        <w:trPr>
          <w:cantSplit/>
        </w:trPr>
        <w:tc>
          <w:tcPr>
            <w:tcW w:w="1808" w:type="dxa"/>
            <w:tcBorders>
              <w:top w:val="single" w:sz="6" w:space="0" w:color="auto"/>
              <w:left w:val="single" w:sz="6" w:space="0" w:color="auto"/>
              <w:bottom w:val="single" w:sz="6" w:space="0" w:color="auto"/>
              <w:right w:val="single" w:sz="6" w:space="0" w:color="auto"/>
            </w:tcBorders>
          </w:tcPr>
          <w:p w:rsidR="00CF6A57" w:rsidRPr="008F7AC8" w:rsidRDefault="00CF6A57">
            <w:pPr>
              <w:tabs>
                <w:tab w:val="left" w:pos="0"/>
                <w:tab w:val="left" w:pos="851"/>
              </w:tabs>
              <w:ind w:left="851" w:hanging="851"/>
              <w:jc w:val="both"/>
              <w:rPr>
                <w:rFonts w:ascii="Arial" w:hAnsi="Arial" w:cs="Arial"/>
                <w:b/>
                <w:lang w:val="en-GB"/>
              </w:rPr>
            </w:pPr>
            <w:r w:rsidRPr="008F7AC8">
              <w:rPr>
                <w:rFonts w:ascii="Arial" w:hAnsi="Arial" w:cs="Arial"/>
                <w:b/>
                <w:lang w:val="en-GB"/>
              </w:rPr>
              <w:t>Contracting</w:t>
            </w:r>
          </w:p>
          <w:p w:rsidR="00CF6A57" w:rsidRPr="008F7AC8" w:rsidRDefault="00CF6A57">
            <w:pPr>
              <w:tabs>
                <w:tab w:val="left" w:pos="0"/>
                <w:tab w:val="left" w:pos="851"/>
              </w:tabs>
              <w:ind w:left="851" w:hanging="851"/>
              <w:jc w:val="both"/>
              <w:rPr>
                <w:rFonts w:ascii="Arial" w:hAnsi="Arial" w:cs="Arial"/>
                <w:b/>
                <w:lang w:val="en-GB"/>
              </w:rPr>
            </w:pPr>
            <w:r w:rsidRPr="008F7AC8">
              <w:rPr>
                <w:rFonts w:ascii="Arial" w:hAnsi="Arial" w:cs="Arial"/>
                <w:b/>
                <w:lang w:val="en-GB"/>
              </w:rPr>
              <w:t>Party</w:t>
            </w:r>
          </w:p>
          <w:p w:rsidR="00CF6A57" w:rsidRPr="008F7AC8"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bottom w:val="single" w:sz="6" w:space="0" w:color="auto"/>
              <w:right w:val="single" w:sz="6" w:space="0" w:color="auto"/>
            </w:tcBorders>
          </w:tcPr>
          <w:p w:rsidR="00CF6A57" w:rsidRPr="008F7AC8" w:rsidRDefault="00CF6A57">
            <w:pPr>
              <w:tabs>
                <w:tab w:val="left" w:pos="0"/>
                <w:tab w:val="left" w:pos="851"/>
              </w:tabs>
              <w:ind w:left="-957" w:firstLine="957"/>
              <w:jc w:val="both"/>
              <w:rPr>
                <w:rFonts w:ascii="Arial" w:hAnsi="Arial" w:cs="Arial"/>
                <w:b/>
                <w:lang w:val="en-GB"/>
              </w:rPr>
            </w:pPr>
            <w:r w:rsidRPr="008F7AC8">
              <w:rPr>
                <w:rFonts w:ascii="Arial" w:hAnsi="Arial" w:cs="Arial"/>
                <w:b/>
                <w:lang w:val="en-GB"/>
              </w:rPr>
              <w:t>Reservation</w:t>
            </w:r>
            <w:r w:rsidRPr="008F7AC8">
              <w:rPr>
                <w:rFonts w:ascii="Arial" w:hAnsi="Arial" w:cs="Arial"/>
                <w:b/>
                <w:position w:val="10"/>
                <w:lang w:val="en-GB"/>
              </w:rPr>
              <w:t>4</w:t>
            </w:r>
          </w:p>
        </w:tc>
        <w:tc>
          <w:tcPr>
            <w:tcW w:w="1797" w:type="dxa"/>
            <w:tcBorders>
              <w:top w:val="single" w:sz="6" w:space="0" w:color="auto"/>
              <w:bottom w:val="single" w:sz="6" w:space="0" w:color="auto"/>
              <w:right w:val="single" w:sz="6" w:space="0" w:color="auto"/>
            </w:tcBorders>
          </w:tcPr>
          <w:p w:rsidR="00CF6A57" w:rsidRPr="008F7AC8" w:rsidRDefault="00CF6A57">
            <w:pPr>
              <w:tabs>
                <w:tab w:val="left" w:pos="0"/>
                <w:tab w:val="left" w:pos="851"/>
              </w:tabs>
              <w:ind w:left="-2563" w:firstLine="2563"/>
              <w:jc w:val="both"/>
              <w:rPr>
                <w:rFonts w:ascii="Arial" w:hAnsi="Arial" w:cs="Arial"/>
                <w:b/>
                <w:lang w:val="en-GB"/>
              </w:rPr>
            </w:pPr>
            <w:r w:rsidRPr="008F7AC8">
              <w:rPr>
                <w:rFonts w:ascii="Arial" w:hAnsi="Arial" w:cs="Arial"/>
                <w:b/>
                <w:lang w:val="en-GB"/>
              </w:rPr>
              <w:t>Not applicable</w:t>
            </w:r>
            <w:r w:rsidRPr="008F7AC8">
              <w:rPr>
                <w:rFonts w:ascii="Arial" w:hAnsi="Arial" w:cs="Arial"/>
                <w:b/>
                <w:position w:val="10"/>
                <w:lang w:val="en-GB"/>
              </w:rPr>
              <w:t>5</w:t>
            </w:r>
          </w:p>
        </w:tc>
        <w:tc>
          <w:tcPr>
            <w:tcW w:w="1606" w:type="dxa"/>
            <w:tcBorders>
              <w:top w:val="single" w:sz="6" w:space="0" w:color="auto"/>
              <w:bottom w:val="single" w:sz="6" w:space="0" w:color="auto"/>
              <w:right w:val="single" w:sz="6" w:space="0" w:color="auto"/>
            </w:tcBorders>
          </w:tcPr>
          <w:p w:rsidR="00CF6A57" w:rsidRPr="008F7AC8" w:rsidRDefault="00CF6A57">
            <w:pPr>
              <w:tabs>
                <w:tab w:val="left" w:pos="0"/>
                <w:tab w:val="left" w:pos="851"/>
              </w:tabs>
              <w:ind w:left="-4169" w:firstLine="4169"/>
              <w:jc w:val="both"/>
              <w:rPr>
                <w:rFonts w:ascii="Arial" w:hAnsi="Arial" w:cs="Arial"/>
                <w:b/>
                <w:lang w:val="en-GB"/>
              </w:rPr>
            </w:pPr>
            <w:r w:rsidRPr="008F7AC8">
              <w:rPr>
                <w:rFonts w:ascii="Arial" w:hAnsi="Arial" w:cs="Arial"/>
                <w:b/>
                <w:lang w:val="en-GB"/>
              </w:rPr>
              <w:t>By legislation</w:t>
            </w:r>
          </w:p>
        </w:tc>
        <w:tc>
          <w:tcPr>
            <w:tcW w:w="1606" w:type="dxa"/>
            <w:tcBorders>
              <w:top w:val="single" w:sz="6" w:space="0" w:color="auto"/>
              <w:bottom w:val="single" w:sz="6" w:space="0" w:color="auto"/>
              <w:right w:val="single" w:sz="6" w:space="0" w:color="auto"/>
            </w:tcBorders>
          </w:tcPr>
          <w:p w:rsidR="00CF6A57" w:rsidRPr="008F7AC8" w:rsidRDefault="00CF6A57">
            <w:pPr>
              <w:tabs>
                <w:tab w:val="left" w:pos="0"/>
                <w:tab w:val="left" w:pos="851"/>
              </w:tabs>
              <w:ind w:left="-5775" w:firstLine="5775"/>
              <w:jc w:val="both"/>
              <w:rPr>
                <w:rFonts w:ascii="Arial" w:hAnsi="Arial" w:cs="Arial"/>
                <w:b/>
                <w:lang w:val="en-GB"/>
              </w:rPr>
            </w:pPr>
            <w:r w:rsidRPr="008F7AC8">
              <w:rPr>
                <w:rFonts w:ascii="Arial" w:hAnsi="Arial" w:cs="Arial"/>
                <w:b/>
                <w:lang w:val="en-GB"/>
              </w:rPr>
              <w:t>Administrative</w:t>
            </w:r>
          </w:p>
          <w:p w:rsidR="00CF6A57" w:rsidRPr="008F7AC8" w:rsidRDefault="00CF6A57">
            <w:pPr>
              <w:tabs>
                <w:tab w:val="left" w:pos="0"/>
                <w:tab w:val="left" w:pos="851"/>
              </w:tabs>
              <w:ind w:left="-5775" w:firstLine="5775"/>
              <w:jc w:val="both"/>
              <w:rPr>
                <w:rFonts w:ascii="Arial" w:hAnsi="Arial" w:cs="Arial"/>
                <w:b/>
                <w:lang w:val="en-GB"/>
              </w:rPr>
            </w:pPr>
            <w:r w:rsidRPr="008F7AC8">
              <w:rPr>
                <w:rFonts w:ascii="Arial" w:hAnsi="Arial" w:cs="Arial"/>
                <w:b/>
                <w:lang w:val="en-GB"/>
              </w:rPr>
              <w:t>action</w:t>
            </w:r>
          </w:p>
        </w:tc>
        <w:tc>
          <w:tcPr>
            <w:tcW w:w="1606" w:type="dxa"/>
            <w:tcBorders>
              <w:top w:val="single" w:sz="6" w:space="0" w:color="auto"/>
              <w:bottom w:val="single" w:sz="6" w:space="0" w:color="auto"/>
              <w:right w:val="single" w:sz="6" w:space="0" w:color="auto"/>
            </w:tcBorders>
          </w:tcPr>
          <w:p w:rsidR="00CF6A57" w:rsidRPr="008F7AC8" w:rsidRDefault="00CF6A57">
            <w:pPr>
              <w:tabs>
                <w:tab w:val="left" w:pos="0"/>
                <w:tab w:val="left" w:pos="851"/>
              </w:tabs>
              <w:ind w:left="-7381" w:firstLine="7381"/>
              <w:jc w:val="both"/>
              <w:rPr>
                <w:rFonts w:ascii="Arial" w:hAnsi="Arial" w:cs="Arial"/>
                <w:b/>
                <w:lang w:val="en-GB"/>
              </w:rPr>
            </w:pPr>
            <w:r w:rsidRPr="008F7AC8">
              <w:rPr>
                <w:rFonts w:ascii="Arial" w:hAnsi="Arial" w:cs="Arial"/>
                <w:b/>
                <w:lang w:val="en-GB"/>
              </w:rPr>
              <w:t>Voluntary</w:t>
            </w:r>
          </w:p>
          <w:p w:rsidR="00CF6A57" w:rsidRPr="008F7AC8" w:rsidRDefault="00CF6A57">
            <w:pPr>
              <w:tabs>
                <w:tab w:val="left" w:pos="0"/>
                <w:tab w:val="left" w:pos="851"/>
              </w:tabs>
              <w:ind w:left="-7381" w:firstLine="7381"/>
              <w:jc w:val="both"/>
              <w:rPr>
                <w:rFonts w:ascii="Arial" w:hAnsi="Arial" w:cs="Arial"/>
                <w:b/>
                <w:lang w:val="en-GB"/>
              </w:rPr>
            </w:pPr>
            <w:r w:rsidRPr="008F7AC8">
              <w:rPr>
                <w:rFonts w:ascii="Arial" w:hAnsi="Arial" w:cs="Arial"/>
                <w:b/>
                <w:lang w:val="en-GB"/>
              </w:rPr>
              <w:t>agreement</w:t>
            </w:r>
          </w:p>
        </w:tc>
      </w:tr>
      <w:tr w:rsidR="00CF6A57" w:rsidRPr="008F7AC8">
        <w:tblPrEx>
          <w:tblCellMar>
            <w:top w:w="0" w:type="dxa"/>
            <w:bottom w:w="0" w:type="dxa"/>
          </w:tblCellMar>
        </w:tblPrEx>
        <w:trPr>
          <w:cantSplit/>
        </w:trPr>
        <w:tc>
          <w:tcPr>
            <w:tcW w:w="1808" w:type="dxa"/>
            <w:tcBorders>
              <w:top w:val="single" w:sz="6" w:space="0" w:color="auto"/>
              <w:left w:val="single" w:sz="6" w:space="0" w:color="auto"/>
              <w:bottom w:val="single" w:sz="6" w:space="0" w:color="auto"/>
            </w:tcBorders>
          </w:tcPr>
          <w:p w:rsidR="00CF6A57" w:rsidRPr="008F7AC8" w:rsidRDefault="00CF6A57">
            <w:pPr>
              <w:tabs>
                <w:tab w:val="left" w:pos="0"/>
                <w:tab w:val="left" w:pos="851"/>
              </w:tabs>
              <w:ind w:left="851" w:hanging="851"/>
              <w:jc w:val="both"/>
              <w:rPr>
                <w:rFonts w:ascii="Arial" w:hAnsi="Arial" w:cs="Arial"/>
                <w:b/>
                <w:lang w:val="en-GB"/>
              </w:rPr>
            </w:pPr>
            <w:smartTag w:uri="urn:schemas-microsoft-com:office:smarttags" w:element="country-region">
              <w:smartTag w:uri="urn:schemas-microsoft-com:office:smarttags" w:element="place">
                <w:r w:rsidRPr="008F7AC8">
                  <w:rPr>
                    <w:rFonts w:ascii="Arial" w:hAnsi="Arial" w:cs="Arial"/>
                    <w:b/>
                    <w:lang w:val="en-GB"/>
                  </w:rPr>
                  <w:t>Finland</w:t>
                </w:r>
              </w:smartTag>
            </w:smartTag>
          </w:p>
          <w:p w:rsidR="00CF6A57" w:rsidRPr="008F7AC8"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left w:val="single" w:sz="6" w:space="0" w:color="auto"/>
              <w:bottom w:val="single" w:sz="6" w:space="0" w:color="auto"/>
            </w:tcBorders>
          </w:tcPr>
          <w:p w:rsidR="00CF6A57" w:rsidRPr="008F7AC8" w:rsidRDefault="00CF6A57">
            <w:pPr>
              <w:tabs>
                <w:tab w:val="left" w:pos="0"/>
                <w:tab w:val="left" w:pos="851"/>
              </w:tabs>
              <w:ind w:left="-957" w:firstLine="957"/>
              <w:jc w:val="both"/>
              <w:rPr>
                <w:rFonts w:ascii="Arial" w:hAnsi="Arial" w:cs="Arial"/>
                <w:b/>
                <w:lang w:val="en-GB"/>
              </w:rPr>
            </w:pPr>
          </w:p>
        </w:tc>
        <w:tc>
          <w:tcPr>
            <w:tcW w:w="1797" w:type="dxa"/>
            <w:tcBorders>
              <w:top w:val="single" w:sz="6" w:space="0" w:color="auto"/>
              <w:left w:val="single" w:sz="6" w:space="0" w:color="auto"/>
              <w:bottom w:val="single" w:sz="6" w:space="0" w:color="auto"/>
            </w:tcBorders>
          </w:tcPr>
          <w:p w:rsidR="00CF6A57" w:rsidRPr="008F7AC8" w:rsidRDefault="00CF6A57">
            <w:pPr>
              <w:tabs>
                <w:tab w:val="left" w:pos="0"/>
                <w:tab w:val="left" w:pos="851"/>
              </w:tabs>
              <w:ind w:left="-2563" w:firstLine="2563"/>
              <w:jc w:val="both"/>
              <w:rPr>
                <w:rFonts w:ascii="Arial" w:hAnsi="Arial" w:cs="Arial"/>
                <w:b/>
                <w:lang w:val="en-GB"/>
              </w:rPr>
            </w:pPr>
          </w:p>
        </w:tc>
        <w:tc>
          <w:tcPr>
            <w:tcW w:w="1606" w:type="dxa"/>
            <w:tcBorders>
              <w:top w:val="single" w:sz="6" w:space="0" w:color="auto"/>
              <w:left w:val="single" w:sz="6" w:space="0" w:color="auto"/>
              <w:bottom w:val="single" w:sz="6" w:space="0" w:color="auto"/>
            </w:tcBorders>
          </w:tcPr>
          <w:p w:rsidR="00CF6A57" w:rsidRPr="008F7AC8" w:rsidRDefault="00CF6A57">
            <w:pPr>
              <w:tabs>
                <w:tab w:val="left" w:pos="0"/>
                <w:tab w:val="left" w:pos="851"/>
              </w:tabs>
              <w:ind w:left="-4169" w:firstLine="4169"/>
              <w:jc w:val="both"/>
              <w:rPr>
                <w:rFonts w:ascii="Arial" w:hAnsi="Arial" w:cs="Arial"/>
                <w:b/>
                <w:lang w:val="en-GB"/>
              </w:rPr>
            </w:pPr>
            <w:r w:rsidRPr="008F7AC8">
              <w:rPr>
                <w:rFonts w:ascii="Arial" w:hAnsi="Arial" w:cs="Arial"/>
                <w:b/>
                <w:lang w:val="en-GB"/>
              </w:rPr>
              <w:t>X(act 416/2003 and</w:t>
            </w:r>
          </w:p>
          <w:p w:rsidR="00CF6A57" w:rsidRPr="008F7AC8" w:rsidRDefault="00CF6A57">
            <w:pPr>
              <w:tabs>
                <w:tab w:val="left" w:pos="0"/>
                <w:tab w:val="left" w:pos="851"/>
              </w:tabs>
              <w:ind w:left="-4169" w:firstLine="4169"/>
              <w:jc w:val="both"/>
              <w:rPr>
                <w:rFonts w:ascii="Arial" w:hAnsi="Arial" w:cs="Arial"/>
                <w:b/>
                <w:lang w:val="en-GB"/>
              </w:rPr>
            </w:pPr>
            <w:r w:rsidRPr="008F7AC8">
              <w:rPr>
                <w:rFonts w:ascii="Arial" w:hAnsi="Arial" w:cs="Arial"/>
                <w:b/>
                <w:lang w:val="en-GB"/>
              </w:rPr>
              <w:t>Dir 2002/45/EY)</w:t>
            </w:r>
          </w:p>
        </w:tc>
        <w:tc>
          <w:tcPr>
            <w:tcW w:w="1606" w:type="dxa"/>
            <w:tcBorders>
              <w:top w:val="single" w:sz="6" w:space="0" w:color="auto"/>
              <w:left w:val="single" w:sz="6" w:space="0" w:color="auto"/>
              <w:bottom w:val="single" w:sz="6" w:space="0" w:color="auto"/>
            </w:tcBorders>
          </w:tcPr>
          <w:p w:rsidR="00CF6A57" w:rsidRPr="008F7AC8" w:rsidRDefault="00CF6A57">
            <w:pPr>
              <w:tabs>
                <w:tab w:val="left" w:pos="0"/>
                <w:tab w:val="left" w:pos="851"/>
              </w:tabs>
              <w:ind w:left="-5775" w:firstLine="5775"/>
              <w:jc w:val="both"/>
              <w:rPr>
                <w:rFonts w:ascii="Arial" w:hAnsi="Arial" w:cs="Arial"/>
                <w:b/>
                <w:lang w:val="en-GB"/>
              </w:rPr>
            </w:pPr>
          </w:p>
        </w:tc>
        <w:tc>
          <w:tcPr>
            <w:tcW w:w="1606" w:type="dxa"/>
            <w:tcBorders>
              <w:top w:val="single" w:sz="6" w:space="0" w:color="auto"/>
              <w:left w:val="single" w:sz="6" w:space="0" w:color="auto"/>
              <w:bottom w:val="single" w:sz="6" w:space="0" w:color="auto"/>
              <w:right w:val="single" w:sz="6" w:space="0" w:color="auto"/>
            </w:tcBorders>
          </w:tcPr>
          <w:p w:rsidR="00CF6A57" w:rsidRPr="008F7AC8" w:rsidRDefault="00CF6A57">
            <w:pPr>
              <w:tabs>
                <w:tab w:val="left" w:pos="0"/>
                <w:tab w:val="left" w:pos="851"/>
              </w:tabs>
              <w:ind w:left="-7381" w:firstLine="7381"/>
              <w:jc w:val="both"/>
              <w:rPr>
                <w:rFonts w:ascii="Arial" w:hAnsi="Arial" w:cs="Arial"/>
                <w:b/>
                <w:lang w:val="en-GB"/>
              </w:rPr>
            </w:pPr>
          </w:p>
        </w:tc>
      </w:tr>
    </w:tbl>
    <w:p w:rsidR="00CF6A57" w:rsidRPr="007343EE" w:rsidRDefault="00CF6A57" w:rsidP="008F7AC8">
      <w:pPr>
        <w:tabs>
          <w:tab w:val="left" w:pos="0"/>
          <w:tab w:val="left" w:pos="566"/>
          <w:tab w:val="left" w:pos="1134"/>
          <w:tab w:val="left" w:leader="dot" w:pos="9638"/>
        </w:tabs>
        <w:spacing w:before="120"/>
        <w:jc w:val="both"/>
        <w:rPr>
          <w:rFonts w:ascii="Arial" w:hAnsi="Arial" w:cs="Arial"/>
          <w:i/>
          <w:lang w:val="en-US"/>
        </w:rPr>
      </w:pPr>
      <w:r w:rsidRPr="007343EE">
        <w:rPr>
          <w:rFonts w:ascii="Arial" w:hAnsi="Arial" w:cs="Arial"/>
          <w:i/>
          <w:lang w:val="en-US"/>
        </w:rPr>
        <w:t>Notes</w:t>
      </w:r>
    </w:p>
    <w:p w:rsidR="00CF6A57" w:rsidRPr="006F578D" w:rsidRDefault="00CF6A57" w:rsidP="008F7AC8">
      <w:pPr>
        <w:tabs>
          <w:tab w:val="left" w:pos="0"/>
          <w:tab w:val="left" w:pos="566"/>
          <w:tab w:val="left" w:leader="dot" w:pos="9638"/>
        </w:tabs>
        <w:spacing w:before="120"/>
        <w:ind w:left="566" w:hanging="566"/>
        <w:jc w:val="both"/>
        <w:rPr>
          <w:rFonts w:ascii="Arial" w:hAnsi="Arial" w:cs="Arial"/>
          <w:i/>
          <w:lang w:val="en-GB"/>
        </w:rPr>
      </w:pPr>
      <w:r w:rsidRPr="006F578D">
        <w:rPr>
          <w:rFonts w:ascii="Arial" w:hAnsi="Arial" w:cs="Arial"/>
          <w:i/>
          <w:lang w:val="en-GB"/>
        </w:rPr>
        <w:t>1.</w:t>
      </w:r>
      <w:r w:rsidRPr="006F578D">
        <w:rPr>
          <w:rFonts w:ascii="Arial" w:hAnsi="Arial" w:cs="Arial"/>
          <w:i/>
          <w:lang w:val="en-GB"/>
        </w:rPr>
        <w:tab/>
        <w:t xml:space="preserve">Give information on specific measures taken to give effect to this Decision. </w:t>
      </w:r>
    </w:p>
    <w:p w:rsidR="00CF6A57" w:rsidRPr="006F578D" w:rsidRDefault="00CF6A57" w:rsidP="008F7AC8">
      <w:pPr>
        <w:tabs>
          <w:tab w:val="left" w:pos="0"/>
          <w:tab w:val="left" w:pos="566"/>
          <w:tab w:val="left" w:leader="dot" w:pos="9638"/>
        </w:tabs>
        <w:spacing w:before="120"/>
        <w:ind w:left="566" w:hanging="566"/>
        <w:jc w:val="both"/>
        <w:rPr>
          <w:rFonts w:ascii="Arial" w:hAnsi="Arial" w:cs="Arial"/>
          <w:i/>
          <w:lang w:val="en-GB"/>
        </w:rPr>
      </w:pPr>
      <w:r w:rsidRPr="006F578D">
        <w:rPr>
          <w:rFonts w:ascii="Arial" w:hAnsi="Arial" w:cs="Arial"/>
          <w:i/>
          <w:lang w:val="en-GB"/>
        </w:rPr>
        <w:t>2.</w:t>
      </w:r>
      <w:r w:rsidRPr="006F578D">
        <w:rPr>
          <w:rFonts w:ascii="Arial" w:hAnsi="Arial" w:cs="Arial"/>
          <w:i/>
          <w:lang w:val="en-GB"/>
        </w:rPr>
        <w:tab/>
        <w:t>Provide information on any special difficulties encountered, such as practical or legal problems, in the implementation of this Decision.</w:t>
      </w:r>
    </w:p>
    <w:p w:rsidR="00CF6A57" w:rsidRPr="006F578D" w:rsidRDefault="00CF6A57" w:rsidP="008F7AC8">
      <w:pPr>
        <w:tabs>
          <w:tab w:val="left" w:pos="0"/>
          <w:tab w:val="left" w:pos="566"/>
          <w:tab w:val="left" w:leader="dot" w:pos="9638"/>
        </w:tabs>
        <w:spacing w:before="120"/>
        <w:ind w:left="566" w:hanging="566"/>
        <w:jc w:val="both"/>
        <w:rPr>
          <w:rFonts w:ascii="Arial" w:hAnsi="Arial" w:cs="Arial"/>
          <w:i/>
          <w:lang w:val="en-GB"/>
        </w:rPr>
      </w:pPr>
      <w:r w:rsidRPr="006F578D">
        <w:rPr>
          <w:rFonts w:ascii="Arial" w:hAnsi="Arial" w:cs="Arial"/>
          <w:i/>
          <w:lang w:val="en-GB"/>
        </w:rPr>
        <w:t>3.</w:t>
      </w:r>
      <w:r w:rsidRPr="006F578D">
        <w:rPr>
          <w:rFonts w:ascii="Arial" w:hAnsi="Arial" w:cs="Arial"/>
          <w:i/>
          <w:lang w:val="en-GB"/>
        </w:rPr>
        <w:tab/>
        <w:t>The reasons for not having fully implemented this Decision should be spelt out clearly and plans for full implementation should be reported.</w:t>
      </w:r>
    </w:p>
    <w:p w:rsidR="00CF6A57" w:rsidRPr="006F578D" w:rsidRDefault="00CF6A57" w:rsidP="008F7AC8">
      <w:pPr>
        <w:tabs>
          <w:tab w:val="left" w:pos="0"/>
          <w:tab w:val="left" w:pos="566"/>
          <w:tab w:val="left" w:leader="dot" w:pos="9638"/>
        </w:tabs>
        <w:spacing w:before="120"/>
        <w:ind w:left="566" w:hanging="566"/>
        <w:jc w:val="both"/>
        <w:rPr>
          <w:rFonts w:ascii="Arial" w:hAnsi="Arial" w:cs="Arial"/>
          <w:i/>
          <w:lang w:val="en-GB"/>
        </w:rPr>
      </w:pPr>
      <w:r w:rsidRPr="006F578D">
        <w:rPr>
          <w:rFonts w:ascii="Arial" w:hAnsi="Arial" w:cs="Arial"/>
          <w:i/>
          <w:lang w:val="en-GB"/>
        </w:rPr>
        <w:t>4.</w:t>
      </w:r>
      <w:r w:rsidRPr="006F578D">
        <w:rPr>
          <w:rFonts w:ascii="Arial" w:hAnsi="Arial" w:cs="Arial"/>
          <w:i/>
          <w:lang w:val="en-GB"/>
        </w:rPr>
        <w:tab/>
        <w:t>Report on any progress towards lifting the reservation on this Decision.</w:t>
      </w:r>
    </w:p>
    <w:p w:rsidR="00A96E02" w:rsidRPr="00CF6A57" w:rsidRDefault="00A96E02" w:rsidP="00A96E02">
      <w:pPr>
        <w:tabs>
          <w:tab w:val="left" w:pos="0"/>
          <w:tab w:val="left" w:pos="566"/>
          <w:tab w:val="left" w:pos="720"/>
        </w:tabs>
        <w:spacing w:before="120"/>
        <w:jc w:val="both"/>
        <w:rPr>
          <w:rFonts w:ascii="Arial" w:hAnsi="Arial" w:cs="Arial"/>
          <w:i/>
          <w:lang w:val="en-GB"/>
        </w:rPr>
      </w:pPr>
      <w:r w:rsidRPr="00CF6A57">
        <w:rPr>
          <w:rFonts w:ascii="Arial" w:hAnsi="Arial" w:cs="Arial"/>
          <w:i/>
          <w:lang w:val="en-GB"/>
        </w:rPr>
        <w:t>5.</w:t>
      </w:r>
      <w:r w:rsidRPr="00CF6A57">
        <w:rPr>
          <w:rFonts w:ascii="Arial" w:hAnsi="Arial" w:cs="Arial"/>
          <w:i/>
          <w:lang w:val="en-GB"/>
        </w:rPr>
        <w:tab/>
        <w:t>State why this Decision in not applicable.</w:t>
      </w:r>
    </w:p>
    <w:p w:rsidR="00A96E02" w:rsidRDefault="00A96E02" w:rsidP="008F7AC8">
      <w:pPr>
        <w:pStyle w:val="Corinne"/>
        <w:rPr>
          <w:rFonts w:cs="Arial"/>
        </w:rPr>
      </w:pPr>
    </w:p>
    <w:p w:rsidR="008F7AC8" w:rsidRPr="00D763EB" w:rsidRDefault="00CF6A57" w:rsidP="00D763EB">
      <w:pPr>
        <w:pStyle w:val="Heading1"/>
        <w:rPr>
          <w:kern w:val="28"/>
          <w:sz w:val="28"/>
        </w:rPr>
      </w:pPr>
      <w:r w:rsidRPr="00CF6A57">
        <w:br w:type="page"/>
      </w:r>
      <w:bookmarkStart w:id="21" w:name="_Toc145475030"/>
      <w:r w:rsidR="008F7AC8" w:rsidRPr="00D763EB">
        <w:rPr>
          <w:kern w:val="28"/>
          <w:sz w:val="28"/>
        </w:rPr>
        <w:lastRenderedPageBreak/>
        <w:t xml:space="preserve">Annex </w:t>
      </w:r>
      <w:r w:rsidR="004964D0" w:rsidRPr="00D763EB">
        <w:rPr>
          <w:kern w:val="28"/>
          <w:sz w:val="28"/>
        </w:rPr>
        <w:t>3</w:t>
      </w:r>
      <w:r w:rsidR="008F7AC8" w:rsidRPr="00D763EB">
        <w:rPr>
          <w:kern w:val="28"/>
          <w:sz w:val="28"/>
        </w:rPr>
        <w:t xml:space="preserve">: </w:t>
      </w:r>
      <w:smartTag w:uri="urn:schemas-microsoft-com:office:smarttags" w:element="country-region">
        <w:smartTag w:uri="urn:schemas-microsoft-com:office:smarttags" w:element="place">
          <w:r w:rsidR="008F7AC8" w:rsidRPr="00D763EB">
            <w:rPr>
              <w:kern w:val="28"/>
              <w:sz w:val="28"/>
            </w:rPr>
            <w:t>Germany</w:t>
          </w:r>
        </w:smartTag>
      </w:smartTag>
      <w:bookmarkEnd w:id="21"/>
    </w:p>
    <w:p w:rsidR="00CF6A57" w:rsidRPr="00D763EB" w:rsidRDefault="00CF6A57">
      <w:pPr>
        <w:pStyle w:val="Footer"/>
        <w:suppressAutoHyphens/>
        <w:jc w:val="center"/>
        <w:rPr>
          <w:rFonts w:ascii="Arial" w:hAnsi="Arial" w:cs="Arial"/>
          <w:b/>
          <w:sz w:val="24"/>
          <w:szCs w:val="24"/>
        </w:rPr>
      </w:pPr>
    </w:p>
    <w:p w:rsidR="00CF6A57" w:rsidRPr="00D763EB" w:rsidRDefault="00CF6A57">
      <w:pPr>
        <w:pStyle w:val="Footer"/>
        <w:suppressAutoHyphens/>
        <w:jc w:val="center"/>
        <w:rPr>
          <w:rFonts w:ascii="Arial" w:hAnsi="Arial" w:cs="Arial"/>
          <w:b/>
          <w:sz w:val="24"/>
          <w:szCs w:val="24"/>
        </w:rPr>
      </w:pPr>
      <w:r w:rsidRPr="00D763EB">
        <w:rPr>
          <w:rFonts w:ascii="Arial" w:hAnsi="Arial" w:cs="Arial"/>
          <w:b/>
          <w:sz w:val="24"/>
          <w:szCs w:val="24"/>
        </w:rPr>
        <w:t>German Implementation Report on</w:t>
      </w:r>
    </w:p>
    <w:p w:rsidR="00CF6A57" w:rsidRPr="00D763EB" w:rsidRDefault="00CF6A57">
      <w:pPr>
        <w:pStyle w:val="Footer"/>
        <w:suppressAutoHyphens/>
        <w:jc w:val="center"/>
        <w:rPr>
          <w:rFonts w:ascii="Arial" w:hAnsi="Arial" w:cs="Arial"/>
          <w:b/>
          <w:sz w:val="24"/>
          <w:szCs w:val="24"/>
        </w:rPr>
      </w:pPr>
      <w:r w:rsidRPr="00D763EB">
        <w:rPr>
          <w:rFonts w:ascii="Arial" w:hAnsi="Arial" w:cs="Arial"/>
          <w:b/>
          <w:sz w:val="24"/>
          <w:szCs w:val="24"/>
        </w:rPr>
        <w:t>PARCOM Decision 95/1 on the Phasing Out of Short Chained Chlorinated Paraffins</w:t>
      </w:r>
    </w:p>
    <w:p w:rsidR="00CF6A57" w:rsidRPr="008F7AC8" w:rsidRDefault="00CF6A57">
      <w:pPr>
        <w:pStyle w:val="Footer"/>
        <w:suppressAutoHyphens/>
        <w:jc w:val="center"/>
        <w:rPr>
          <w:rFonts w:ascii="Arial" w:hAnsi="Arial" w:cs="Arial"/>
          <w:b/>
        </w:rPr>
      </w:pPr>
    </w:p>
    <w:p w:rsidR="00CF6A57" w:rsidRPr="008F7AC8" w:rsidRDefault="00CF6A57">
      <w:pPr>
        <w:pStyle w:val="Absatznorm"/>
        <w:tabs>
          <w:tab w:val="clear" w:pos="284"/>
          <w:tab w:val="clear" w:pos="567"/>
          <w:tab w:val="clear" w:pos="851"/>
          <w:tab w:val="clear" w:pos="1134"/>
        </w:tabs>
        <w:rPr>
          <w:rFonts w:ascii="Arial" w:hAnsi="Arial" w:cs="Arial"/>
          <w:sz w:val="20"/>
        </w:rPr>
      </w:pPr>
    </w:p>
    <w:p w:rsidR="00CF6A57" w:rsidRDefault="00CF6A57" w:rsidP="008F7AC8">
      <w:pPr>
        <w:pStyle w:val="Absatznorm"/>
        <w:tabs>
          <w:tab w:val="clear" w:pos="284"/>
          <w:tab w:val="clear" w:pos="567"/>
          <w:tab w:val="clear" w:pos="851"/>
          <w:tab w:val="clear" w:pos="1134"/>
          <w:tab w:val="left" w:pos="540"/>
        </w:tabs>
        <w:rPr>
          <w:rFonts w:ascii="Arial" w:hAnsi="Arial" w:cs="Arial"/>
          <w:b/>
          <w:i/>
          <w:sz w:val="20"/>
        </w:rPr>
      </w:pPr>
      <w:r w:rsidRPr="008F7AC8">
        <w:rPr>
          <w:rFonts w:ascii="Arial" w:hAnsi="Arial" w:cs="Arial"/>
          <w:b/>
          <w:i/>
          <w:sz w:val="20"/>
        </w:rPr>
        <w:t>1.</w:t>
      </w:r>
      <w:r w:rsidRPr="008F7AC8">
        <w:rPr>
          <w:rFonts w:ascii="Arial" w:hAnsi="Arial" w:cs="Arial"/>
          <w:b/>
          <w:i/>
          <w:sz w:val="20"/>
        </w:rPr>
        <w:tab/>
        <w:t>Reservation on the PARCOM Decision 95/1</w:t>
      </w:r>
    </w:p>
    <w:p w:rsidR="00CF6A57" w:rsidRPr="008F7AC8" w:rsidRDefault="00CF6A57" w:rsidP="008F7AC8">
      <w:pPr>
        <w:pStyle w:val="Absatzeing05"/>
        <w:tabs>
          <w:tab w:val="clear" w:pos="284"/>
          <w:tab w:val="clear" w:pos="567"/>
          <w:tab w:val="clear" w:pos="851"/>
          <w:tab w:val="clear" w:pos="1134"/>
        </w:tabs>
        <w:spacing w:before="120" w:line="240" w:lineRule="auto"/>
        <w:ind w:left="539" w:hanging="539"/>
        <w:rPr>
          <w:rFonts w:ascii="Arial" w:hAnsi="Arial" w:cs="Arial"/>
          <w:sz w:val="20"/>
        </w:rPr>
      </w:pPr>
      <w:r w:rsidRPr="008F7AC8">
        <w:rPr>
          <w:rFonts w:ascii="Arial" w:hAnsi="Arial" w:cs="Arial"/>
          <w:sz w:val="20"/>
        </w:rPr>
        <w:tab/>
      </w:r>
      <w:smartTag w:uri="urn:schemas-microsoft-com:office:smarttags" w:element="place">
        <w:smartTag w:uri="urn:schemas-microsoft-com:office:smarttags" w:element="country-region">
          <w:r w:rsidRPr="008F7AC8">
            <w:rPr>
              <w:rFonts w:ascii="Arial" w:hAnsi="Arial" w:cs="Arial"/>
              <w:sz w:val="20"/>
            </w:rPr>
            <w:t>Germany</w:t>
          </w:r>
        </w:smartTag>
      </w:smartTag>
      <w:r w:rsidRPr="008F7AC8">
        <w:rPr>
          <w:rFonts w:ascii="Arial" w:hAnsi="Arial" w:cs="Arial"/>
          <w:sz w:val="20"/>
        </w:rPr>
        <w:t xml:space="preserve"> has no reservation on the PARCOM Decision 95/1 on the Phasing Out of Short Chained Chlorinated Paraffins</w:t>
      </w:r>
    </w:p>
    <w:p w:rsidR="00CF6A57" w:rsidRPr="008F7AC8" w:rsidRDefault="00CF6A57">
      <w:pPr>
        <w:pStyle w:val="Absatzeing05"/>
        <w:tabs>
          <w:tab w:val="clear" w:pos="284"/>
          <w:tab w:val="clear" w:pos="567"/>
          <w:tab w:val="clear" w:pos="851"/>
          <w:tab w:val="clear" w:pos="1134"/>
        </w:tabs>
        <w:rPr>
          <w:rFonts w:ascii="Arial" w:hAnsi="Arial" w:cs="Arial"/>
          <w:sz w:val="20"/>
        </w:rPr>
      </w:pPr>
    </w:p>
    <w:p w:rsidR="00CF6A57" w:rsidRPr="008F7AC8" w:rsidRDefault="00CF6A57" w:rsidP="008F7AC8">
      <w:pPr>
        <w:pStyle w:val="Absatznorm"/>
        <w:tabs>
          <w:tab w:val="clear" w:pos="284"/>
          <w:tab w:val="clear" w:pos="567"/>
          <w:tab w:val="clear" w:pos="851"/>
          <w:tab w:val="clear" w:pos="1134"/>
          <w:tab w:val="left" w:pos="540"/>
        </w:tabs>
        <w:rPr>
          <w:rFonts w:ascii="Arial" w:hAnsi="Arial" w:cs="Arial"/>
          <w:b/>
          <w:i/>
          <w:sz w:val="20"/>
        </w:rPr>
      </w:pPr>
      <w:r w:rsidRPr="008F7AC8">
        <w:rPr>
          <w:rFonts w:ascii="Arial" w:hAnsi="Arial" w:cs="Arial"/>
          <w:b/>
          <w:i/>
          <w:sz w:val="20"/>
        </w:rPr>
        <w:t>2.</w:t>
      </w:r>
      <w:r w:rsidRPr="008F7AC8">
        <w:rPr>
          <w:rFonts w:ascii="Arial" w:hAnsi="Arial" w:cs="Arial"/>
          <w:b/>
          <w:i/>
          <w:sz w:val="20"/>
        </w:rPr>
        <w:tab/>
        <w:t>Applicability of the PARCOM Decision 95/1</w:t>
      </w:r>
    </w:p>
    <w:p w:rsidR="00CF6A57" w:rsidRPr="008F7AC8" w:rsidRDefault="00CF6A57" w:rsidP="008F7AC8">
      <w:pPr>
        <w:pStyle w:val="Absatzeing05"/>
        <w:tabs>
          <w:tab w:val="clear" w:pos="284"/>
          <w:tab w:val="clear" w:pos="567"/>
          <w:tab w:val="clear" w:pos="851"/>
          <w:tab w:val="clear" w:pos="1134"/>
        </w:tabs>
        <w:spacing w:before="120" w:line="240" w:lineRule="auto"/>
        <w:ind w:left="540" w:hanging="540"/>
        <w:rPr>
          <w:rFonts w:ascii="Arial" w:hAnsi="Arial" w:cs="Arial"/>
          <w:sz w:val="20"/>
        </w:rPr>
      </w:pPr>
      <w:r w:rsidRPr="008F7AC8">
        <w:rPr>
          <w:rFonts w:ascii="Arial" w:hAnsi="Arial" w:cs="Arial"/>
          <w:sz w:val="20"/>
        </w:rPr>
        <w:tab/>
        <w:t xml:space="preserve">The PARCOM Decision 95/1 on the Phasing Out of Short Chained Chlorinated Paraffins is applicable in </w:t>
      </w:r>
      <w:smartTag w:uri="urn:schemas-microsoft-com:office:smarttags" w:element="place">
        <w:smartTag w:uri="urn:schemas-microsoft-com:office:smarttags" w:element="country-region">
          <w:r w:rsidRPr="008F7AC8">
            <w:rPr>
              <w:rFonts w:ascii="Arial" w:hAnsi="Arial" w:cs="Arial"/>
              <w:sz w:val="20"/>
            </w:rPr>
            <w:t>Germany</w:t>
          </w:r>
        </w:smartTag>
      </w:smartTag>
      <w:r w:rsidRPr="008F7AC8">
        <w:rPr>
          <w:rFonts w:ascii="Arial" w:hAnsi="Arial" w:cs="Arial"/>
          <w:sz w:val="20"/>
        </w:rPr>
        <w:t>.</w:t>
      </w:r>
    </w:p>
    <w:p w:rsidR="00CF6A57" w:rsidRPr="008F7AC8" w:rsidRDefault="00CF6A57">
      <w:pPr>
        <w:pStyle w:val="Absatzeing05"/>
        <w:tabs>
          <w:tab w:val="clear" w:pos="284"/>
          <w:tab w:val="clear" w:pos="567"/>
          <w:tab w:val="clear" w:pos="851"/>
          <w:tab w:val="clear" w:pos="1134"/>
        </w:tabs>
        <w:rPr>
          <w:rFonts w:ascii="Arial" w:hAnsi="Arial" w:cs="Arial"/>
          <w:sz w:val="20"/>
        </w:rPr>
      </w:pPr>
    </w:p>
    <w:p w:rsidR="00CF6A57" w:rsidRPr="008F7AC8" w:rsidRDefault="00CF6A57" w:rsidP="008F7AC8">
      <w:pPr>
        <w:pStyle w:val="Absatznorm"/>
        <w:tabs>
          <w:tab w:val="clear" w:pos="284"/>
          <w:tab w:val="clear" w:pos="567"/>
          <w:tab w:val="clear" w:pos="851"/>
          <w:tab w:val="clear" w:pos="1134"/>
          <w:tab w:val="left" w:pos="540"/>
        </w:tabs>
        <w:rPr>
          <w:rFonts w:ascii="Arial" w:hAnsi="Arial" w:cs="Arial"/>
          <w:b/>
          <w:i/>
          <w:sz w:val="20"/>
        </w:rPr>
      </w:pPr>
      <w:r w:rsidRPr="008F7AC8">
        <w:rPr>
          <w:rFonts w:ascii="Arial" w:hAnsi="Arial" w:cs="Arial"/>
          <w:b/>
          <w:i/>
          <w:sz w:val="20"/>
        </w:rPr>
        <w:t>3.</w:t>
      </w:r>
      <w:r w:rsidRPr="008F7AC8">
        <w:rPr>
          <w:rFonts w:ascii="Arial" w:hAnsi="Arial" w:cs="Arial"/>
          <w:b/>
          <w:i/>
          <w:sz w:val="20"/>
        </w:rPr>
        <w:tab/>
        <w:t>Means of Implementation</w:t>
      </w:r>
    </w:p>
    <w:p w:rsidR="00CF6A57" w:rsidRPr="008F7AC8" w:rsidRDefault="00CF6A57" w:rsidP="008F7AC8">
      <w:pPr>
        <w:spacing w:before="120"/>
        <w:ind w:left="539"/>
        <w:rPr>
          <w:rFonts w:ascii="Arial" w:hAnsi="Arial" w:cs="Arial"/>
        </w:rPr>
      </w:pPr>
      <w:r w:rsidRPr="008F7AC8">
        <w:rPr>
          <w:rFonts w:ascii="Arial" w:hAnsi="Arial" w:cs="Arial"/>
        </w:rPr>
        <w:t>The implementation of PARCOM Decision 95/1 on the Phasing Out of Short Chained Chlorinated Paraffins is within the competence of the European Union.  Implementation by the Common Position (EC) No 29/2001 of 28 June 2001 adopted by the Council (Common Position (EC) No 29/2001 relating to restrictions on the marketing and use of certain dangerous substances and preparations (short-chain chlorinated paraffins) (2001/C 301/04).</w:t>
      </w:r>
    </w:p>
    <w:p w:rsidR="00CF6A57" w:rsidRPr="008F7AC8" w:rsidRDefault="00CF6A57" w:rsidP="008F7AC8">
      <w:pPr>
        <w:pStyle w:val="Absatzeing05"/>
        <w:tabs>
          <w:tab w:val="clear" w:pos="284"/>
          <w:tab w:val="clear" w:pos="567"/>
          <w:tab w:val="clear" w:pos="851"/>
          <w:tab w:val="clear" w:pos="1134"/>
        </w:tabs>
        <w:spacing w:before="120" w:line="240" w:lineRule="auto"/>
        <w:ind w:left="539" w:firstLine="0"/>
        <w:rPr>
          <w:rFonts w:ascii="Arial" w:hAnsi="Arial" w:cs="Arial"/>
          <w:sz w:val="20"/>
        </w:rPr>
      </w:pPr>
      <w:r w:rsidRPr="008F7AC8">
        <w:rPr>
          <w:rFonts w:ascii="Arial" w:hAnsi="Arial" w:cs="Arial"/>
          <w:sz w:val="20"/>
        </w:rPr>
        <w:t>The Commission has adopted a recommendation, in the framework of Council Regulation (EEC) No 793/93 of 23 March 1993 on the evaluation and control of the risks of existing substances, calling for specific measures to restrict the use of SCCPs, in particular in metalworking fluids and leather finishing products, in order to protect the aquatic environment.</w:t>
      </w:r>
    </w:p>
    <w:p w:rsidR="00CF6A57" w:rsidRPr="008F7AC8" w:rsidRDefault="00CF6A57" w:rsidP="008F7AC8">
      <w:pPr>
        <w:pStyle w:val="Absatzeing05"/>
        <w:tabs>
          <w:tab w:val="clear" w:pos="284"/>
          <w:tab w:val="clear" w:pos="567"/>
          <w:tab w:val="clear" w:pos="851"/>
          <w:tab w:val="clear" w:pos="1134"/>
        </w:tabs>
        <w:spacing w:before="120" w:line="240" w:lineRule="auto"/>
        <w:ind w:left="539" w:firstLine="0"/>
        <w:rPr>
          <w:rFonts w:ascii="Arial" w:hAnsi="Arial" w:cs="Arial"/>
          <w:sz w:val="20"/>
        </w:rPr>
      </w:pPr>
      <w:r w:rsidRPr="008F7AC8">
        <w:rPr>
          <w:rFonts w:ascii="Arial" w:hAnsi="Arial" w:cs="Arial"/>
          <w:sz w:val="20"/>
        </w:rPr>
        <w:t xml:space="preserve">Consequently, the placing on the market of SCPP’s for use as substances or as costituents of other substances or preparations in concentrations higher than 1 % in metalworking and for fat liquoring of leather was banned by Directive 2002/45/EC of the European Parliament and of the Council of 25 June 2002 amending for the twentieth time Council Directive 76/769/EEC relating to restrictions on the marketing and use of certain dangerous substances and preparations (short-chain chlorinated paraffis). The </w:t>
      </w:r>
      <w:smartTag w:uri="urn:schemas-microsoft-com:office:smarttags" w:element="place">
        <w:smartTag w:uri="urn:schemas-microsoft-com:office:smarttags" w:element="PlaceName">
          <w:r w:rsidRPr="008F7AC8">
            <w:rPr>
              <w:rFonts w:ascii="Arial" w:hAnsi="Arial" w:cs="Arial"/>
              <w:sz w:val="20"/>
            </w:rPr>
            <w:t>Member</w:t>
          </w:r>
        </w:smartTag>
        <w:r w:rsidRPr="008F7AC8">
          <w:rPr>
            <w:rFonts w:ascii="Arial" w:hAnsi="Arial" w:cs="Arial"/>
            <w:sz w:val="20"/>
          </w:rPr>
          <w:t xml:space="preserve"> </w:t>
        </w:r>
        <w:smartTag w:uri="urn:schemas-microsoft-com:office:smarttags" w:element="PlaceType">
          <w:r w:rsidRPr="008F7AC8">
            <w:rPr>
              <w:rFonts w:ascii="Arial" w:hAnsi="Arial" w:cs="Arial"/>
              <w:sz w:val="20"/>
            </w:rPr>
            <w:t>State</w:t>
          </w:r>
        </w:smartTag>
      </w:smartTag>
      <w:r w:rsidRPr="008F7AC8">
        <w:rPr>
          <w:rFonts w:ascii="Arial" w:hAnsi="Arial" w:cs="Arial"/>
          <w:sz w:val="20"/>
        </w:rPr>
        <w:t xml:space="preserve"> are obliged to apply the relevant measures as from 06 January 2004 at the latest. </w:t>
      </w:r>
    </w:p>
    <w:p w:rsidR="00CF6A57" w:rsidRPr="008F7AC8" w:rsidRDefault="00CF6A57" w:rsidP="008F7AC8">
      <w:pPr>
        <w:pStyle w:val="Absatzeing05"/>
        <w:tabs>
          <w:tab w:val="clear" w:pos="284"/>
          <w:tab w:val="clear" w:pos="567"/>
          <w:tab w:val="clear" w:pos="851"/>
          <w:tab w:val="clear" w:pos="1134"/>
        </w:tabs>
        <w:spacing w:before="120" w:line="240" w:lineRule="auto"/>
        <w:ind w:left="539" w:firstLine="0"/>
        <w:rPr>
          <w:rFonts w:ascii="Arial" w:hAnsi="Arial" w:cs="Arial"/>
          <w:sz w:val="20"/>
        </w:rPr>
      </w:pPr>
      <w:r w:rsidRPr="008F7AC8">
        <w:rPr>
          <w:rFonts w:ascii="Arial" w:hAnsi="Arial" w:cs="Arial"/>
          <w:sz w:val="20"/>
        </w:rPr>
        <w:t>Directive 2002/45/EC was transposed into German legislation by the Sixth Ordinance Amending Ordinances on Chemicals of 19 May 2003 </w:t>
      </w:r>
      <w:r w:rsidRPr="008F7AC8">
        <w:rPr>
          <w:rStyle w:val="FootnoteReference"/>
          <w:rFonts w:ascii="Arial" w:hAnsi="Arial" w:cs="Arial"/>
          <w:sz w:val="20"/>
          <w:lang w:val="de-DE"/>
        </w:rPr>
        <w:footnoteReference w:id="1"/>
      </w:r>
      <w:r w:rsidRPr="008F7AC8">
        <w:rPr>
          <w:rFonts w:ascii="Arial" w:hAnsi="Arial" w:cs="Arial"/>
          <w:sz w:val="20"/>
        </w:rPr>
        <w:t xml:space="preserve">. </w:t>
      </w:r>
    </w:p>
    <w:p w:rsidR="00CF6A57" w:rsidRPr="008F7AC8" w:rsidRDefault="00CF6A57" w:rsidP="008F7AC8">
      <w:pPr>
        <w:pStyle w:val="Absatzeing05"/>
        <w:tabs>
          <w:tab w:val="clear" w:pos="284"/>
          <w:tab w:val="clear" w:pos="567"/>
          <w:tab w:val="clear" w:pos="851"/>
          <w:tab w:val="clear" w:pos="1134"/>
        </w:tabs>
        <w:spacing w:line="240" w:lineRule="auto"/>
        <w:rPr>
          <w:rFonts w:ascii="Arial" w:hAnsi="Arial" w:cs="Arial"/>
          <w:sz w:val="20"/>
        </w:rPr>
      </w:pPr>
    </w:p>
    <w:p w:rsidR="00CF6A57" w:rsidRPr="008F7AC8" w:rsidRDefault="00CF6A57" w:rsidP="008F7AC8">
      <w:pPr>
        <w:pStyle w:val="Absatzeing05"/>
        <w:tabs>
          <w:tab w:val="clear" w:pos="284"/>
          <w:tab w:val="clear" w:pos="567"/>
          <w:tab w:val="clear" w:pos="851"/>
          <w:tab w:val="clear" w:pos="1134"/>
        </w:tabs>
        <w:spacing w:line="240" w:lineRule="auto"/>
        <w:rPr>
          <w:rFonts w:ascii="Arial" w:hAnsi="Arial" w:cs="Arial"/>
          <w:b/>
          <w:i/>
          <w:sz w:val="20"/>
        </w:rPr>
      </w:pPr>
      <w:r w:rsidRPr="008F7AC8">
        <w:rPr>
          <w:rFonts w:ascii="Arial" w:hAnsi="Arial" w:cs="Arial"/>
          <w:b/>
          <w:i/>
          <w:sz w:val="20"/>
        </w:rPr>
        <w:t>Background information:</w:t>
      </w:r>
    </w:p>
    <w:p w:rsidR="00CF6A57" w:rsidRPr="008F7AC8" w:rsidRDefault="00CF6A57" w:rsidP="008F7AC8">
      <w:pPr>
        <w:pStyle w:val="Absatzeing05"/>
        <w:tabs>
          <w:tab w:val="clear" w:pos="284"/>
          <w:tab w:val="clear" w:pos="567"/>
          <w:tab w:val="clear" w:pos="851"/>
          <w:tab w:val="clear" w:pos="1134"/>
        </w:tabs>
        <w:spacing w:before="120" w:line="240" w:lineRule="auto"/>
        <w:ind w:left="539" w:hanging="539"/>
        <w:rPr>
          <w:rFonts w:ascii="Arial" w:hAnsi="Arial" w:cs="Arial"/>
          <w:sz w:val="20"/>
        </w:rPr>
      </w:pPr>
      <w:r w:rsidRPr="008F7AC8">
        <w:rPr>
          <w:rFonts w:ascii="Arial" w:hAnsi="Arial" w:cs="Arial"/>
          <w:sz w:val="20"/>
        </w:rPr>
        <w:tab/>
        <w:t xml:space="preserve">In </w:t>
      </w:r>
      <w:smartTag w:uri="urn:schemas-microsoft-com:office:smarttags" w:element="country-region">
        <w:smartTag w:uri="urn:schemas-microsoft-com:office:smarttags" w:element="place">
          <w:r w:rsidRPr="008F7AC8">
            <w:rPr>
              <w:rFonts w:ascii="Arial" w:hAnsi="Arial" w:cs="Arial"/>
              <w:sz w:val="20"/>
            </w:rPr>
            <w:t>Germany</w:t>
          </w:r>
        </w:smartTag>
      </w:smartTag>
      <w:r w:rsidRPr="008F7AC8">
        <w:rPr>
          <w:rFonts w:ascii="Arial" w:hAnsi="Arial" w:cs="Arial"/>
          <w:sz w:val="20"/>
        </w:rPr>
        <w:t>, the production of short chained chlorinated paraffins was terminated by the end of 1995. By the end of 1998 also the production of other chlorinated paraffins was terminated by Hoechst as the only German producer of chlorinated paraffins at that time. Recently, Leuna Tenside GmbH has started the production of medium and long chained chlorinated paraffins, but not of short chained chlorinated paraffins.</w:t>
      </w:r>
    </w:p>
    <w:p w:rsidR="00CF6A57" w:rsidRPr="008F7AC8" w:rsidRDefault="00CF6A57" w:rsidP="008F7AC8">
      <w:pPr>
        <w:pStyle w:val="Absatzeing05"/>
        <w:tabs>
          <w:tab w:val="clear" w:pos="284"/>
          <w:tab w:val="clear" w:pos="567"/>
          <w:tab w:val="clear" w:pos="851"/>
          <w:tab w:val="clear" w:pos="1134"/>
        </w:tabs>
        <w:spacing w:before="120" w:line="240" w:lineRule="auto"/>
        <w:ind w:left="539" w:hanging="539"/>
        <w:rPr>
          <w:rFonts w:ascii="Arial" w:hAnsi="Arial" w:cs="Arial"/>
          <w:sz w:val="20"/>
        </w:rPr>
      </w:pPr>
      <w:r w:rsidRPr="008F7AC8">
        <w:rPr>
          <w:rFonts w:ascii="Arial" w:hAnsi="Arial" w:cs="Arial"/>
          <w:sz w:val="20"/>
        </w:rPr>
        <w:tab/>
        <w:t xml:space="preserve">No use of short chained paraffines for one of the common uses in the past or any further uses are known. </w:t>
      </w:r>
    </w:p>
    <w:p w:rsidR="00CF6A57" w:rsidRPr="008F7AC8" w:rsidRDefault="00CF6A57" w:rsidP="008F7AC8">
      <w:pPr>
        <w:pStyle w:val="Absatzeing05"/>
        <w:tabs>
          <w:tab w:val="clear" w:pos="284"/>
          <w:tab w:val="clear" w:pos="567"/>
          <w:tab w:val="clear" w:pos="851"/>
          <w:tab w:val="clear" w:pos="1134"/>
        </w:tabs>
        <w:spacing w:before="120" w:line="240" w:lineRule="auto"/>
        <w:ind w:left="539" w:hanging="539"/>
        <w:rPr>
          <w:rFonts w:ascii="Arial" w:hAnsi="Arial" w:cs="Arial"/>
          <w:sz w:val="20"/>
        </w:rPr>
      </w:pPr>
      <w:r w:rsidRPr="008F7AC8">
        <w:rPr>
          <w:rFonts w:ascii="Arial" w:hAnsi="Arial" w:cs="Arial"/>
          <w:sz w:val="20"/>
        </w:rPr>
        <w:tab/>
        <w:t>For all use categories substitutes are available.</w:t>
      </w:r>
    </w:p>
    <w:p w:rsidR="004964D0" w:rsidRPr="00D763EB" w:rsidRDefault="00CF6A57" w:rsidP="00D763EB">
      <w:pPr>
        <w:pStyle w:val="Heading1"/>
        <w:rPr>
          <w:kern w:val="28"/>
          <w:sz w:val="28"/>
        </w:rPr>
      </w:pPr>
      <w:r w:rsidRPr="008F7AC8">
        <w:br w:type="page"/>
      </w:r>
      <w:bookmarkStart w:id="22" w:name="_Toc145475031"/>
      <w:r w:rsidR="004964D0" w:rsidRPr="00D763EB">
        <w:rPr>
          <w:kern w:val="28"/>
          <w:sz w:val="28"/>
        </w:rPr>
        <w:lastRenderedPageBreak/>
        <w:t xml:space="preserve">Annex 4: The </w:t>
      </w:r>
      <w:smartTag w:uri="urn:schemas-microsoft-com:office:smarttags" w:element="country-region">
        <w:smartTag w:uri="urn:schemas-microsoft-com:office:smarttags" w:element="place">
          <w:r w:rsidR="004964D0" w:rsidRPr="00D763EB">
            <w:rPr>
              <w:kern w:val="28"/>
              <w:sz w:val="28"/>
            </w:rPr>
            <w:t>Netherlands</w:t>
          </w:r>
        </w:smartTag>
      </w:smartTag>
      <w:bookmarkEnd w:id="22"/>
    </w:p>
    <w:p w:rsidR="004964D0" w:rsidRPr="008F7AC8" w:rsidRDefault="004964D0" w:rsidP="004964D0">
      <w:pPr>
        <w:pStyle w:val="Footer"/>
        <w:suppressAutoHyphens/>
        <w:jc w:val="center"/>
        <w:rPr>
          <w:rFonts w:ascii="Arial" w:hAnsi="Arial" w:cs="Arial"/>
          <w:b/>
        </w:rPr>
      </w:pPr>
    </w:p>
    <w:p w:rsidR="004964D0" w:rsidRPr="00D763EB" w:rsidRDefault="004964D0" w:rsidP="004964D0">
      <w:pPr>
        <w:pStyle w:val="Footer"/>
        <w:suppressAutoHyphens/>
        <w:jc w:val="center"/>
        <w:rPr>
          <w:rFonts w:ascii="Arial" w:hAnsi="Arial" w:cs="Arial"/>
          <w:b/>
          <w:sz w:val="24"/>
          <w:szCs w:val="24"/>
        </w:rPr>
      </w:pPr>
      <w:smartTag w:uri="urn:schemas-microsoft-com:office:smarttags" w:element="country-region">
        <w:smartTag w:uri="urn:schemas-microsoft-com:office:smarttags" w:element="place">
          <w:r w:rsidRPr="00D763EB">
            <w:rPr>
              <w:rFonts w:ascii="Arial" w:hAnsi="Arial" w:cs="Arial"/>
              <w:b/>
              <w:sz w:val="24"/>
              <w:szCs w:val="24"/>
            </w:rPr>
            <w:t>Netherlands</w:t>
          </w:r>
        </w:smartTag>
      </w:smartTag>
      <w:r w:rsidRPr="00D763EB">
        <w:rPr>
          <w:rFonts w:ascii="Arial" w:hAnsi="Arial" w:cs="Arial"/>
          <w:b/>
          <w:sz w:val="24"/>
          <w:szCs w:val="24"/>
        </w:rPr>
        <w:t xml:space="preserve"> Implementation Report on</w:t>
      </w:r>
    </w:p>
    <w:p w:rsidR="004964D0" w:rsidRPr="00D763EB" w:rsidRDefault="004964D0" w:rsidP="004964D0">
      <w:pPr>
        <w:pStyle w:val="Footer"/>
        <w:suppressAutoHyphens/>
        <w:jc w:val="center"/>
        <w:rPr>
          <w:rFonts w:ascii="Arial" w:hAnsi="Arial" w:cs="Arial"/>
          <w:b/>
          <w:sz w:val="24"/>
          <w:szCs w:val="24"/>
        </w:rPr>
      </w:pPr>
      <w:r w:rsidRPr="00D763EB">
        <w:rPr>
          <w:rFonts w:ascii="Arial" w:hAnsi="Arial" w:cs="Arial"/>
          <w:b/>
          <w:sz w:val="24"/>
          <w:szCs w:val="24"/>
        </w:rPr>
        <w:t>PARCOM Decision 95/1 on the Phasing Out of Short Chained Chlorinated Paraffins</w:t>
      </w:r>
    </w:p>
    <w:p w:rsidR="00CF6A57" w:rsidRPr="008F7AC8" w:rsidRDefault="00CF6A57">
      <w:pPr>
        <w:ind w:left="-1418" w:firstLine="1418"/>
        <w:rPr>
          <w:rFonts w:ascii="Arial" w:hAnsi="Arial" w:cs="Arial"/>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rPr>
      </w:pPr>
      <w:r w:rsidRPr="00A96E02">
        <w:rPr>
          <w:rFonts w:ascii="Arial" w:hAnsi="Arial" w:cs="Arial"/>
          <w:b/>
        </w:rPr>
        <w:t>A.</w:t>
      </w:r>
      <w:r w:rsidRPr="00A96E02">
        <w:rPr>
          <w:rFonts w:ascii="Arial" w:hAnsi="Arial" w:cs="Arial"/>
          <w:b/>
        </w:rPr>
        <w:tab/>
        <w:t>Phase out of the use of short chained chlorinated paraffins, in accordance with the deadlines.</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rPr>
      </w:pPr>
      <w:r w:rsidRPr="00A96E02">
        <w:rPr>
          <w:rFonts w:ascii="Arial" w:hAnsi="Arial" w:cs="Arial"/>
          <w:u w:val="single"/>
        </w:rPr>
        <w:t>Means of Implementation</w:t>
      </w:r>
    </w:p>
    <w:p w:rsidR="00CF6A57" w:rsidRPr="00A96E02" w:rsidRDefault="00CF6A57">
      <w:pPr>
        <w:autoSpaceDE w:val="0"/>
        <w:autoSpaceDN w:val="0"/>
        <w:adjustRightInd w:val="0"/>
        <w:rPr>
          <w:rFonts w:ascii="Arial" w:hAnsi="Arial" w:cs="Arial"/>
        </w:rPr>
      </w:pPr>
      <w:r w:rsidRPr="00A96E02">
        <w:rPr>
          <w:rFonts w:ascii="Arial" w:hAnsi="Arial" w:cs="Arial"/>
        </w:rPr>
        <w:t xml:space="preserve">The Decision has been fully implemented by legislation in accordance with the applications and the time frames stated in PARCOM Decision 95/1; the legislation entered into force in November 1999. In 2004 the legislation was slightly amended for the implementation of </w:t>
      </w:r>
      <w:r w:rsidRPr="00A96E02">
        <w:rPr>
          <w:rFonts w:ascii="Arial" w:hAnsi="Arial" w:cs="Arial"/>
          <w:lang w:val="en-US"/>
        </w:rPr>
        <w:t xml:space="preserve">Directive 2002/45/EC of the European Parliament and the Council, while maintaining the full implementation of  PARCOM </w:t>
      </w:r>
      <w:r w:rsidRPr="00A96E02">
        <w:rPr>
          <w:rFonts w:ascii="Arial" w:hAnsi="Arial" w:cs="Arial"/>
        </w:rPr>
        <w:t>Decision 95/1</w:t>
      </w:r>
      <w:r w:rsidRPr="00A96E02">
        <w:rPr>
          <w:rFonts w:ascii="Arial" w:hAnsi="Arial" w:cs="Arial"/>
          <w:lang w:val="en-US"/>
        </w:rPr>
        <w:t xml:space="preserve">. </w:t>
      </w:r>
    </w:p>
    <w:p w:rsidR="00CF6A57" w:rsidRPr="00A96E02" w:rsidRDefault="00CF6A57">
      <w:pPr>
        <w:autoSpaceDE w:val="0"/>
        <w:autoSpaceDN w:val="0"/>
        <w:adjustRightInd w:val="0"/>
        <w:rPr>
          <w:rFonts w:ascii="Arial" w:hAnsi="Arial" w:cs="Arial"/>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96E02">
        <w:rPr>
          <w:rFonts w:ascii="Arial" w:hAnsi="Arial" w:cs="Arial"/>
          <w:u w:val="single"/>
        </w:rPr>
        <w:t>Problems and difficulties encountered in the implementation. Reasons for not having (fully) implemented the Decision and plans for full implementation in the near future</w:t>
      </w:r>
      <w:r w:rsidRPr="00A96E02">
        <w:rPr>
          <w:rFonts w:ascii="Arial" w:hAnsi="Arial" w:cs="Arial"/>
        </w:rPr>
        <w:t>.</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Arial" w:hAnsi="Arial" w:cs="Arial"/>
        </w:rPr>
      </w:pPr>
      <w:r w:rsidRPr="00A96E02">
        <w:rPr>
          <w:rFonts w:ascii="Arial" w:hAnsi="Arial" w:cs="Arial"/>
          <w:lang w:val="en-US"/>
        </w:rPr>
        <w:t xml:space="preserve">The European Commission has granted the </w:t>
      </w:r>
      <w:smartTag w:uri="urn:schemas-microsoft-com:office:smarttags" w:element="country-region">
        <w:smartTag w:uri="urn:schemas-microsoft-com:office:smarttags" w:element="place">
          <w:r w:rsidRPr="00A96E02">
            <w:rPr>
              <w:rFonts w:ascii="Arial" w:hAnsi="Arial" w:cs="Arial"/>
              <w:lang w:val="en-US"/>
            </w:rPr>
            <w:t>Netherlands</w:t>
          </w:r>
        </w:smartTag>
      </w:smartTag>
      <w:r w:rsidRPr="00A96E02">
        <w:rPr>
          <w:rFonts w:ascii="Arial" w:hAnsi="Arial" w:cs="Arial"/>
          <w:lang w:val="en-US"/>
        </w:rPr>
        <w:t xml:space="preserve"> permission to partially maintain a national ban on short-chain chlorinated paraffins (SCCPs), despite last year's agreement of EU internal market legislation allowing certain uses to continue. In a decision under the EU treaty's article 95, the Commission said scientific uncertainty over the risks from SCCPs justified temporary approval of national measures until December 2006. By then extra scientific data should be available to produce a more precise risk assessment, which could lead to further EU-wide restrictions. The </w:t>
      </w:r>
      <w:smartTag w:uri="urn:schemas-microsoft-com:office:smarttags" w:element="country-region">
        <w:smartTag w:uri="urn:schemas-microsoft-com:office:smarttags" w:element="place">
          <w:r w:rsidRPr="00A96E02">
            <w:rPr>
              <w:rFonts w:ascii="Arial" w:hAnsi="Arial" w:cs="Arial"/>
              <w:lang w:val="en-US"/>
            </w:rPr>
            <w:t>Netherlands</w:t>
          </w:r>
        </w:smartTag>
      </w:smartTag>
      <w:r w:rsidRPr="00A96E02">
        <w:rPr>
          <w:rFonts w:ascii="Arial" w:hAnsi="Arial" w:cs="Arial"/>
          <w:lang w:val="en-US"/>
        </w:rPr>
        <w:t xml:space="preserve"> have lodged an appeal against this decision.</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rsidR="00CF6A57" w:rsidRPr="00A96E02" w:rsidRDefault="00CF6A57" w:rsidP="0084417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jc w:val="both"/>
        <w:outlineLvl w:val="0"/>
        <w:rPr>
          <w:rFonts w:ascii="Arial" w:hAnsi="Arial" w:cs="Arial"/>
        </w:rPr>
      </w:pPr>
      <w:r w:rsidRPr="00A96E02">
        <w:rPr>
          <w:rFonts w:ascii="Arial" w:hAnsi="Arial" w:cs="Arial"/>
          <w:b/>
        </w:rPr>
        <w:t>B.</w:t>
      </w:r>
      <w:r w:rsidRPr="00A96E02">
        <w:rPr>
          <w:rFonts w:ascii="Arial" w:hAnsi="Arial" w:cs="Arial"/>
          <w:b/>
        </w:rPr>
        <w:tab/>
        <w:t>Study all uses of chlorinated paraffins, which lead to diffuse discharges of these substances to sewer or to surface water, with a view to reducing such uses and discharges.</w:t>
      </w:r>
    </w:p>
    <w:p w:rsidR="00CF6A57" w:rsidRPr="00A96E02" w:rsidRDefault="00CF6A57">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ascii="Arial" w:hAnsi="Arial" w:cs="Arial"/>
        </w:rPr>
      </w:pPr>
      <w:r w:rsidRPr="00A96E02">
        <w:rPr>
          <w:rFonts w:ascii="Arial" w:hAnsi="Arial" w:cs="Arial"/>
          <w:u w:val="single"/>
        </w:rPr>
        <w:t>Means of implementation</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Arial" w:hAnsi="Arial" w:cs="Arial"/>
        </w:rPr>
      </w:pPr>
      <w:r w:rsidRPr="00A96E02">
        <w:rPr>
          <w:rFonts w:ascii="Arial" w:hAnsi="Arial" w:cs="Arial"/>
        </w:rPr>
        <w:t xml:space="preserve">No further studies or actions have been executed since the last implementation report in 1996. </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96E02">
        <w:rPr>
          <w:rFonts w:ascii="Arial" w:hAnsi="Arial" w:cs="Arial"/>
          <w:u w:val="single"/>
        </w:rPr>
        <w:t>Problems and difficulties encountered in the implementation.  Reasons for not having (fully) implemented the Decision and plans for full implementation in the near future</w:t>
      </w:r>
      <w:r w:rsidRPr="00A96E02">
        <w:rPr>
          <w:rFonts w:ascii="Arial" w:hAnsi="Arial" w:cs="Arial"/>
        </w:rPr>
        <w:t>.</w:t>
      </w:r>
    </w:p>
    <w:p w:rsidR="00CF6A57" w:rsidRPr="00A96E02" w:rsidRDefault="00CF6A57">
      <w:pPr>
        <w:pStyle w:val="Absatzeing05"/>
        <w:tabs>
          <w:tab w:val="clear" w:pos="284"/>
          <w:tab w:val="clear" w:pos="567"/>
          <w:tab w:val="clear" w:pos="851"/>
          <w:tab w:val="clear" w:pos="1134"/>
        </w:tabs>
        <w:spacing w:before="120"/>
        <w:rPr>
          <w:rFonts w:ascii="Arial" w:hAnsi="Arial" w:cs="Arial"/>
          <w:sz w:val="20"/>
        </w:rPr>
      </w:pPr>
      <w:r w:rsidRPr="00A96E02">
        <w:rPr>
          <w:rFonts w:ascii="Arial" w:hAnsi="Arial" w:cs="Arial"/>
          <w:sz w:val="20"/>
        </w:rPr>
        <w:t>The outcome of investigations on substitution in the EU framework is awaited.</w:t>
      </w:r>
      <w:r w:rsidRPr="00A96E02">
        <w:rPr>
          <w:rStyle w:val="FootnoteReference"/>
          <w:rFonts w:ascii="Arial" w:hAnsi="Arial" w:cs="Arial"/>
          <w:sz w:val="20"/>
        </w:rPr>
        <w:footnoteReference w:id="2"/>
      </w:r>
      <w:r w:rsidRPr="00A96E02">
        <w:rPr>
          <w:rFonts w:ascii="Arial" w:hAnsi="Arial" w:cs="Arial"/>
          <w:sz w:val="20"/>
        </w:rPr>
        <w:t xml:space="preserve"> </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CF6A57" w:rsidRPr="00A96E02" w:rsidRDefault="00CF6A57" w:rsidP="00844174">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rPr>
          <w:rFonts w:ascii="Arial" w:hAnsi="Arial" w:cs="Arial"/>
        </w:rPr>
      </w:pPr>
      <w:r w:rsidRPr="00A96E02">
        <w:rPr>
          <w:rFonts w:ascii="Arial" w:hAnsi="Arial" w:cs="Arial"/>
          <w:b/>
          <w:bCs/>
        </w:rPr>
        <w:t xml:space="preserve">C. </w:t>
      </w:r>
      <w:r w:rsidR="00844174">
        <w:rPr>
          <w:rFonts w:ascii="Arial" w:hAnsi="Arial" w:cs="Arial"/>
          <w:b/>
          <w:bCs/>
        </w:rPr>
        <w:tab/>
      </w:r>
      <w:r w:rsidRPr="00A96E02">
        <w:rPr>
          <w:rFonts w:ascii="Arial" w:hAnsi="Arial" w:cs="Arial"/>
          <w:b/>
          <w:bCs/>
        </w:rPr>
        <w:t>To</w:t>
      </w:r>
      <w:r w:rsidRPr="00A96E02">
        <w:rPr>
          <w:rFonts w:ascii="Arial" w:hAnsi="Arial" w:cs="Arial"/>
          <w:b/>
        </w:rPr>
        <w:t xml:space="preserve"> exchange information on acceptable substitutes for chlorinated paraffins.</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tLeast"/>
        <w:outlineLvl w:val="0"/>
        <w:rPr>
          <w:rFonts w:ascii="Arial" w:hAnsi="Arial" w:cs="Arial"/>
        </w:rPr>
      </w:pPr>
      <w:r w:rsidRPr="00A96E02">
        <w:rPr>
          <w:rFonts w:ascii="Arial" w:hAnsi="Arial" w:cs="Arial"/>
          <w:u w:val="single"/>
        </w:rPr>
        <w:t>Means of implementation</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Arial" w:hAnsi="Arial" w:cs="Arial"/>
          <w:lang w:val="en-US"/>
        </w:rPr>
      </w:pPr>
      <w:r w:rsidRPr="00A96E02">
        <w:rPr>
          <w:rFonts w:ascii="Arial" w:hAnsi="Arial" w:cs="Arial"/>
        </w:rPr>
        <w:t xml:space="preserve">No further studies or information exchange have been undertaken. </w:t>
      </w: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rsidR="00CF6A57" w:rsidRPr="00A96E02" w:rsidRDefault="00CF6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A96E02">
        <w:rPr>
          <w:rFonts w:ascii="Arial" w:hAnsi="Arial" w:cs="Arial"/>
          <w:u w:val="single"/>
        </w:rPr>
        <w:t>Problems and difficulties encountered in the implementation.  Reasons for not having (fully) implemented the Decision and plans for full implementation in the near future</w:t>
      </w:r>
      <w:r w:rsidRPr="00A96E02">
        <w:rPr>
          <w:rFonts w:ascii="Arial" w:hAnsi="Arial" w:cs="Arial"/>
        </w:rPr>
        <w:t>.</w:t>
      </w:r>
    </w:p>
    <w:p w:rsidR="00CF6A57" w:rsidRPr="00A96E02" w:rsidRDefault="00CF6A57">
      <w:pPr>
        <w:pStyle w:val="Absatzeing05"/>
        <w:tabs>
          <w:tab w:val="clear" w:pos="284"/>
          <w:tab w:val="clear" w:pos="567"/>
          <w:tab w:val="clear" w:pos="851"/>
          <w:tab w:val="clear" w:pos="1134"/>
        </w:tabs>
        <w:spacing w:before="120"/>
        <w:rPr>
          <w:rFonts w:ascii="Arial" w:hAnsi="Arial" w:cs="Arial"/>
          <w:sz w:val="20"/>
        </w:rPr>
      </w:pPr>
      <w:r w:rsidRPr="00A96E02">
        <w:rPr>
          <w:rFonts w:ascii="Arial" w:hAnsi="Arial" w:cs="Arial"/>
          <w:sz w:val="20"/>
        </w:rPr>
        <w:t xml:space="preserve">The outcome of investigations on substitution in the EU framework is awaited. </w:t>
      </w:r>
    </w:p>
    <w:p w:rsidR="00CF6A57" w:rsidRPr="00A96E02" w:rsidRDefault="00CF6A57">
      <w:pPr>
        <w:rPr>
          <w:rFonts w:ascii="Arial" w:hAnsi="Arial" w:cs="Arial"/>
          <w:lang w:val="en-US"/>
        </w:rPr>
      </w:pPr>
    </w:p>
    <w:p w:rsidR="003B2936" w:rsidRPr="00844174" w:rsidRDefault="00CF6A57" w:rsidP="007D41B8">
      <w:pPr>
        <w:pStyle w:val="Heading1"/>
        <w:rPr>
          <w:kern w:val="28"/>
          <w:sz w:val="28"/>
        </w:rPr>
      </w:pPr>
      <w:r w:rsidRPr="00A96E02">
        <w:rPr>
          <w:sz w:val="20"/>
        </w:rPr>
        <w:br w:type="page"/>
      </w:r>
      <w:bookmarkStart w:id="23" w:name="_Toc145475032"/>
      <w:r w:rsidR="003B2936" w:rsidRPr="00844174">
        <w:rPr>
          <w:kern w:val="28"/>
          <w:sz w:val="28"/>
        </w:rPr>
        <w:lastRenderedPageBreak/>
        <w:t xml:space="preserve">Annex 5: </w:t>
      </w:r>
      <w:smartTag w:uri="urn:schemas-microsoft-com:office:smarttags" w:element="country-region">
        <w:smartTag w:uri="urn:schemas-microsoft-com:office:smarttags" w:element="place">
          <w:r w:rsidR="003B2936" w:rsidRPr="00844174">
            <w:rPr>
              <w:kern w:val="28"/>
              <w:sz w:val="28"/>
            </w:rPr>
            <w:t>Norway</w:t>
          </w:r>
        </w:smartTag>
      </w:smartTag>
      <w:bookmarkEnd w:id="23"/>
    </w:p>
    <w:p w:rsidR="003B2936" w:rsidRPr="00844174" w:rsidRDefault="003B2936" w:rsidP="007D41B8">
      <w:pPr>
        <w:pStyle w:val="Footer"/>
        <w:suppressAutoHyphens/>
        <w:jc w:val="center"/>
        <w:rPr>
          <w:rFonts w:ascii="Arial" w:hAnsi="Arial" w:cs="Arial"/>
          <w:b/>
          <w:sz w:val="24"/>
          <w:szCs w:val="24"/>
        </w:rPr>
      </w:pPr>
    </w:p>
    <w:p w:rsidR="003B2936" w:rsidRPr="00844174" w:rsidRDefault="003B2936" w:rsidP="007D41B8">
      <w:pPr>
        <w:pStyle w:val="Footer"/>
        <w:suppressAutoHyphens/>
        <w:jc w:val="center"/>
        <w:rPr>
          <w:rFonts w:ascii="Arial" w:hAnsi="Arial" w:cs="Arial"/>
          <w:b/>
          <w:sz w:val="24"/>
          <w:szCs w:val="24"/>
        </w:rPr>
      </w:pPr>
      <w:r w:rsidRPr="00844174">
        <w:rPr>
          <w:rFonts w:ascii="Arial" w:hAnsi="Arial" w:cs="Arial"/>
          <w:b/>
          <w:sz w:val="24"/>
          <w:szCs w:val="24"/>
        </w:rPr>
        <w:t>Norwegian Implementation Report on</w:t>
      </w:r>
    </w:p>
    <w:p w:rsidR="003B2936" w:rsidRPr="00844174" w:rsidRDefault="003B2936" w:rsidP="007D41B8">
      <w:pPr>
        <w:pStyle w:val="Footer"/>
        <w:suppressAutoHyphens/>
        <w:jc w:val="center"/>
        <w:rPr>
          <w:rFonts w:ascii="Arial" w:hAnsi="Arial" w:cs="Arial"/>
          <w:b/>
          <w:sz w:val="24"/>
          <w:szCs w:val="24"/>
        </w:rPr>
      </w:pPr>
      <w:r w:rsidRPr="00844174">
        <w:rPr>
          <w:rFonts w:ascii="Arial" w:hAnsi="Arial" w:cs="Arial"/>
          <w:b/>
          <w:sz w:val="24"/>
          <w:szCs w:val="24"/>
        </w:rPr>
        <w:t>PARCOM Decision 95/1 on the Phasing Out of Short Chained Chlorinated Paraffins</w:t>
      </w:r>
    </w:p>
    <w:p w:rsidR="00CF6A57" w:rsidRPr="00CF6A57" w:rsidRDefault="00CF6A57" w:rsidP="007D41B8">
      <w:pPr>
        <w:rPr>
          <w:rFonts w:ascii="Arial" w:hAnsi="Arial" w:cs="Arial"/>
        </w:rPr>
      </w:pPr>
    </w:p>
    <w:p w:rsidR="00CF6A57" w:rsidRPr="003B2936" w:rsidRDefault="00CF6A57" w:rsidP="007D41B8">
      <w:pPr>
        <w:pStyle w:val="NormalWeb"/>
        <w:shd w:val="clear" w:color="auto" w:fill="FFFFFF"/>
        <w:spacing w:line="236" w:lineRule="atLeast"/>
        <w:ind w:hanging="837"/>
        <w:rPr>
          <w:rFonts w:ascii="Arial" w:hAnsi="Arial" w:cs="Arial"/>
          <w:sz w:val="20"/>
          <w:szCs w:val="20"/>
        </w:rPr>
      </w:pPr>
      <w:r w:rsidRPr="003B2936">
        <w:rPr>
          <w:rFonts w:ascii="Arial" w:hAnsi="Arial" w:cs="Arial"/>
          <w:b/>
          <w:bCs/>
          <w:sz w:val="20"/>
          <w:szCs w:val="20"/>
        </w:rPr>
        <w:t>Table 1</w:t>
      </w:r>
      <w:r w:rsidRPr="003B2936">
        <w:rPr>
          <w:rFonts w:ascii="Arial" w:hAnsi="Arial" w:cs="Arial"/>
          <w:sz w:val="20"/>
          <w:szCs w:val="20"/>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700"/>
        <w:gridCol w:w="1587"/>
        <w:gridCol w:w="1591"/>
        <w:gridCol w:w="1497"/>
        <w:gridCol w:w="1747"/>
        <w:gridCol w:w="1636"/>
      </w:tblGrid>
      <w:tr w:rsidR="00CF6A57" w:rsidRPr="003B2936">
        <w:trPr>
          <w:tblCellSpacing w:w="15" w:type="dxa"/>
        </w:trPr>
        <w:tc>
          <w:tcPr>
            <w:tcW w:w="854"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rPr>
                <w:rFonts w:ascii="Arial" w:hAnsi="Arial" w:cs="Arial"/>
                <w:color w:val="000000"/>
              </w:rPr>
            </w:pPr>
          </w:p>
        </w:tc>
        <w:tc>
          <w:tcPr>
            <w:tcW w:w="803"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rPr>
                <w:rFonts w:ascii="Arial" w:hAnsi="Arial" w:cs="Arial"/>
                <w:color w:val="000000"/>
              </w:rPr>
            </w:pPr>
          </w:p>
        </w:tc>
        <w:tc>
          <w:tcPr>
            <w:tcW w:w="805"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rPr>
                <w:rFonts w:ascii="Arial" w:hAnsi="Arial" w:cs="Arial"/>
                <w:color w:val="000000"/>
              </w:rPr>
            </w:pPr>
          </w:p>
        </w:tc>
        <w:tc>
          <w:tcPr>
            <w:tcW w:w="2461" w:type="pct"/>
            <w:gridSpan w:val="3"/>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MEANS OF IMPLEMENTATION1,2,3</w:t>
            </w:r>
            <w:r w:rsidRPr="003B2936">
              <w:rPr>
                <w:rFonts w:ascii="Arial" w:hAnsi="Arial" w:cs="Arial"/>
                <w:sz w:val="20"/>
                <w:szCs w:val="20"/>
              </w:rPr>
              <w:t xml:space="preserve"> </w:t>
            </w:r>
          </w:p>
        </w:tc>
      </w:tr>
      <w:tr w:rsidR="00CF6A57" w:rsidRPr="003B2936">
        <w:trPr>
          <w:tblCellSpacing w:w="15" w:type="dxa"/>
        </w:trPr>
        <w:tc>
          <w:tcPr>
            <w:tcW w:w="854"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Contracting</w:t>
            </w:r>
            <w:r w:rsidRPr="003B2936">
              <w:rPr>
                <w:rFonts w:ascii="Arial" w:hAnsi="Arial" w:cs="Arial"/>
                <w:sz w:val="20"/>
                <w:szCs w:val="20"/>
              </w:rPr>
              <w:t xml:space="preserve"> </w:t>
            </w:r>
          </w:p>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Party</w:t>
            </w:r>
            <w:r w:rsidRPr="003B2936">
              <w:rPr>
                <w:rFonts w:ascii="Arial" w:hAnsi="Arial" w:cs="Arial"/>
                <w:sz w:val="20"/>
                <w:szCs w:val="20"/>
              </w:rPr>
              <w:t xml:space="preserve"> </w:t>
            </w:r>
          </w:p>
        </w:tc>
        <w:tc>
          <w:tcPr>
            <w:tcW w:w="803"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Reservation4</w:t>
            </w:r>
            <w:r w:rsidRPr="003B2936">
              <w:rPr>
                <w:rFonts w:ascii="Arial" w:hAnsi="Arial" w:cs="Arial"/>
                <w:sz w:val="20"/>
                <w:szCs w:val="20"/>
              </w:rPr>
              <w:t xml:space="preserve"> </w:t>
            </w:r>
          </w:p>
        </w:tc>
        <w:tc>
          <w:tcPr>
            <w:tcW w:w="805"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Not applicable5</w:t>
            </w:r>
            <w:r w:rsidRPr="003B2936">
              <w:rPr>
                <w:rFonts w:ascii="Arial" w:hAnsi="Arial" w:cs="Arial"/>
                <w:sz w:val="20"/>
                <w:szCs w:val="20"/>
              </w:rPr>
              <w:t xml:space="preserve"> </w:t>
            </w:r>
          </w:p>
        </w:tc>
        <w:tc>
          <w:tcPr>
            <w:tcW w:w="756"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By legislation</w:t>
            </w:r>
            <w:r w:rsidRPr="003B2936">
              <w:rPr>
                <w:rFonts w:ascii="Arial" w:hAnsi="Arial" w:cs="Arial"/>
                <w:sz w:val="20"/>
                <w:szCs w:val="20"/>
              </w:rPr>
              <w:t xml:space="preserve"> </w:t>
            </w:r>
          </w:p>
        </w:tc>
        <w:tc>
          <w:tcPr>
            <w:tcW w:w="885"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Administrative</w:t>
            </w:r>
            <w:r w:rsidRPr="003B2936">
              <w:rPr>
                <w:rFonts w:ascii="Arial" w:hAnsi="Arial" w:cs="Arial"/>
                <w:sz w:val="20"/>
                <w:szCs w:val="20"/>
              </w:rPr>
              <w:t xml:space="preserve"> </w:t>
            </w:r>
          </w:p>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action</w:t>
            </w:r>
            <w:r w:rsidRPr="003B2936">
              <w:rPr>
                <w:rFonts w:ascii="Arial" w:hAnsi="Arial" w:cs="Arial"/>
                <w:sz w:val="20"/>
                <w:szCs w:val="20"/>
              </w:rPr>
              <w:t xml:space="preserve"> </w:t>
            </w:r>
          </w:p>
        </w:tc>
        <w:tc>
          <w:tcPr>
            <w:tcW w:w="788"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Voluntary</w:t>
            </w:r>
            <w:r w:rsidRPr="003B2936">
              <w:rPr>
                <w:rFonts w:ascii="Arial" w:hAnsi="Arial" w:cs="Arial"/>
                <w:sz w:val="20"/>
                <w:szCs w:val="20"/>
              </w:rPr>
              <w:t xml:space="preserve"> </w:t>
            </w:r>
          </w:p>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agreement</w:t>
            </w:r>
            <w:r w:rsidRPr="003B2936">
              <w:rPr>
                <w:rFonts w:ascii="Arial" w:hAnsi="Arial" w:cs="Arial"/>
                <w:sz w:val="20"/>
                <w:szCs w:val="20"/>
              </w:rPr>
              <w:t xml:space="preserve"> </w:t>
            </w:r>
          </w:p>
        </w:tc>
      </w:tr>
      <w:tr w:rsidR="00CF6A57" w:rsidRPr="003B2936">
        <w:trPr>
          <w:tblCellSpacing w:w="15" w:type="dxa"/>
        </w:trPr>
        <w:tc>
          <w:tcPr>
            <w:tcW w:w="854"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Norway</w:t>
            </w:r>
            <w:r w:rsidRPr="003B2936">
              <w:rPr>
                <w:rFonts w:ascii="Arial" w:hAnsi="Arial" w:cs="Arial"/>
                <w:sz w:val="20"/>
                <w:szCs w:val="20"/>
              </w:rPr>
              <w:t xml:space="preserve"> </w:t>
            </w:r>
          </w:p>
        </w:tc>
        <w:tc>
          <w:tcPr>
            <w:tcW w:w="803"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jc w:val="center"/>
              <w:rPr>
                <w:rFonts w:ascii="Arial" w:hAnsi="Arial" w:cs="Arial"/>
                <w:sz w:val="20"/>
                <w:szCs w:val="20"/>
              </w:rPr>
            </w:pPr>
            <w:r w:rsidRPr="003B2936">
              <w:rPr>
                <w:rFonts w:ascii="Arial" w:hAnsi="Arial" w:cs="Arial"/>
                <w:b/>
                <w:bCs/>
                <w:sz w:val="20"/>
                <w:szCs w:val="20"/>
              </w:rPr>
              <w:t>No</w:t>
            </w:r>
            <w:r w:rsidRPr="003B2936">
              <w:rPr>
                <w:rFonts w:ascii="Arial" w:hAnsi="Arial" w:cs="Arial"/>
                <w:sz w:val="20"/>
                <w:szCs w:val="20"/>
              </w:rPr>
              <w:t xml:space="preserve"> </w:t>
            </w:r>
          </w:p>
        </w:tc>
        <w:tc>
          <w:tcPr>
            <w:tcW w:w="805"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jc w:val="center"/>
              <w:rPr>
                <w:rFonts w:ascii="Arial" w:hAnsi="Arial" w:cs="Arial"/>
                <w:sz w:val="20"/>
                <w:szCs w:val="20"/>
              </w:rPr>
            </w:pPr>
            <w:r w:rsidRPr="003B2936">
              <w:rPr>
                <w:rFonts w:ascii="Arial" w:hAnsi="Arial" w:cs="Arial"/>
                <w:b/>
                <w:bCs/>
                <w:sz w:val="20"/>
                <w:szCs w:val="20"/>
              </w:rPr>
              <w:t>No</w:t>
            </w:r>
            <w:r w:rsidRPr="003B2936">
              <w:rPr>
                <w:rFonts w:ascii="Arial" w:hAnsi="Arial" w:cs="Arial"/>
                <w:sz w:val="20"/>
                <w:szCs w:val="20"/>
              </w:rPr>
              <w:t xml:space="preserve"> </w:t>
            </w:r>
          </w:p>
        </w:tc>
        <w:tc>
          <w:tcPr>
            <w:tcW w:w="756"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jc w:val="center"/>
              <w:rPr>
                <w:rFonts w:ascii="Arial" w:hAnsi="Arial" w:cs="Arial"/>
                <w:sz w:val="20"/>
                <w:szCs w:val="20"/>
              </w:rPr>
            </w:pPr>
            <w:r w:rsidRPr="003B2936">
              <w:rPr>
                <w:rFonts w:ascii="Arial" w:hAnsi="Arial" w:cs="Arial"/>
                <w:b/>
                <w:bCs/>
                <w:sz w:val="20"/>
                <w:szCs w:val="20"/>
              </w:rPr>
              <w:t>Yes</w:t>
            </w:r>
            <w:r w:rsidRPr="003B2936">
              <w:rPr>
                <w:rFonts w:ascii="Arial" w:hAnsi="Arial" w:cs="Arial"/>
                <w:sz w:val="20"/>
                <w:szCs w:val="20"/>
              </w:rPr>
              <w:t xml:space="preserve"> </w:t>
            </w:r>
          </w:p>
        </w:tc>
        <w:tc>
          <w:tcPr>
            <w:tcW w:w="885"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jc w:val="center"/>
              <w:rPr>
                <w:rFonts w:ascii="Arial" w:hAnsi="Arial" w:cs="Arial"/>
                <w:sz w:val="20"/>
                <w:szCs w:val="20"/>
              </w:rPr>
            </w:pPr>
            <w:r w:rsidRPr="003B2936">
              <w:rPr>
                <w:rFonts w:ascii="Arial" w:hAnsi="Arial" w:cs="Arial"/>
                <w:b/>
                <w:bCs/>
                <w:sz w:val="20"/>
                <w:szCs w:val="20"/>
              </w:rPr>
              <w:t>No</w:t>
            </w:r>
            <w:r w:rsidRPr="003B2936">
              <w:rPr>
                <w:rFonts w:ascii="Arial" w:hAnsi="Arial" w:cs="Arial"/>
                <w:sz w:val="20"/>
                <w:szCs w:val="20"/>
              </w:rPr>
              <w:t xml:space="preserve"> </w:t>
            </w:r>
          </w:p>
        </w:tc>
        <w:tc>
          <w:tcPr>
            <w:tcW w:w="788" w:type="pct"/>
            <w:tcBorders>
              <w:top w:val="outset" w:sz="6" w:space="0" w:color="auto"/>
              <w:left w:val="outset" w:sz="6" w:space="0" w:color="auto"/>
              <w:bottom w:val="outset" w:sz="6" w:space="0" w:color="auto"/>
              <w:right w:val="outset" w:sz="6" w:space="0" w:color="auto"/>
            </w:tcBorders>
            <w:shd w:val="clear" w:color="auto" w:fill="FFFFFF"/>
            <w:vAlign w:val="center"/>
          </w:tcPr>
          <w:p w:rsidR="00CF6A57" w:rsidRPr="003B2936" w:rsidRDefault="00CF6A57">
            <w:pPr>
              <w:pStyle w:val="NormalWeb"/>
              <w:shd w:val="clear" w:color="auto" w:fill="FFFFFF"/>
              <w:spacing w:line="236" w:lineRule="atLeast"/>
              <w:jc w:val="center"/>
              <w:rPr>
                <w:rFonts w:ascii="Arial" w:hAnsi="Arial" w:cs="Arial"/>
                <w:sz w:val="20"/>
                <w:szCs w:val="20"/>
              </w:rPr>
            </w:pPr>
            <w:r w:rsidRPr="003B2936">
              <w:rPr>
                <w:rFonts w:ascii="Arial" w:hAnsi="Arial" w:cs="Arial"/>
                <w:b/>
                <w:bCs/>
                <w:sz w:val="20"/>
                <w:szCs w:val="20"/>
              </w:rPr>
              <w:t>No</w:t>
            </w:r>
            <w:r w:rsidRPr="003B2936">
              <w:rPr>
                <w:rFonts w:ascii="Arial" w:hAnsi="Arial" w:cs="Arial"/>
                <w:sz w:val="20"/>
                <w:szCs w:val="20"/>
              </w:rPr>
              <w:t xml:space="preserve"> </w:t>
            </w:r>
          </w:p>
        </w:tc>
      </w:tr>
    </w:tbl>
    <w:p w:rsidR="00CF6A57" w:rsidRPr="00A96E02" w:rsidRDefault="00CF6A57" w:rsidP="007D41B8">
      <w:pPr>
        <w:pStyle w:val="NormalWeb"/>
        <w:shd w:val="clear" w:color="auto" w:fill="FFFFFF"/>
        <w:spacing w:before="240" w:beforeAutospacing="0" w:after="120" w:afterAutospacing="0"/>
        <w:rPr>
          <w:rFonts w:ascii="Arial" w:hAnsi="Arial" w:cs="Arial"/>
          <w:i/>
          <w:sz w:val="20"/>
          <w:szCs w:val="20"/>
        </w:rPr>
      </w:pPr>
      <w:r w:rsidRPr="00A96E02">
        <w:rPr>
          <w:rFonts w:ascii="Arial" w:hAnsi="Arial" w:cs="Arial"/>
          <w:i/>
          <w:sz w:val="20"/>
          <w:szCs w:val="20"/>
        </w:rPr>
        <w:t xml:space="preserve">Notes </w:t>
      </w:r>
    </w:p>
    <w:p w:rsidR="003B2936" w:rsidRPr="00A96E02" w:rsidRDefault="003B2936" w:rsidP="007D41B8">
      <w:pPr>
        <w:pStyle w:val="NormalWeb"/>
        <w:shd w:val="clear" w:color="auto" w:fill="FFFFFF"/>
        <w:spacing w:before="0" w:beforeAutospacing="0" w:after="0" w:afterAutospacing="0"/>
        <w:rPr>
          <w:rFonts w:ascii="Arial" w:hAnsi="Arial" w:cs="Arial"/>
          <w:i/>
          <w:sz w:val="20"/>
          <w:szCs w:val="20"/>
        </w:rPr>
      </w:pPr>
      <w:r w:rsidRPr="00A96E02">
        <w:rPr>
          <w:rFonts w:ascii="Arial" w:hAnsi="Arial" w:cs="Arial"/>
          <w:i/>
          <w:sz w:val="20"/>
          <w:szCs w:val="20"/>
        </w:rPr>
        <w:t>1. Give information on specific measures taken to give effect to this Decision.</w:t>
      </w:r>
    </w:p>
    <w:p w:rsidR="003B2936" w:rsidRPr="00A96E02" w:rsidRDefault="003B2936" w:rsidP="007D41B8">
      <w:pPr>
        <w:pStyle w:val="NormalWeb"/>
        <w:shd w:val="clear" w:color="auto" w:fill="FFFFFF"/>
        <w:spacing w:before="120" w:beforeAutospacing="0" w:after="0" w:afterAutospacing="0"/>
        <w:rPr>
          <w:rFonts w:ascii="Arial" w:hAnsi="Arial" w:cs="Arial"/>
          <w:i/>
          <w:sz w:val="20"/>
          <w:szCs w:val="20"/>
        </w:rPr>
      </w:pPr>
      <w:r w:rsidRPr="00A96E02">
        <w:rPr>
          <w:rFonts w:ascii="Arial" w:hAnsi="Arial" w:cs="Arial"/>
          <w:i/>
          <w:sz w:val="20"/>
          <w:szCs w:val="20"/>
        </w:rPr>
        <w:t>2. Provide information on any special difficulties encountered, such as practical or legal problems, in the implementation of this Decision.</w:t>
      </w:r>
    </w:p>
    <w:p w:rsidR="003B2936" w:rsidRPr="00A96E02" w:rsidRDefault="003B2936" w:rsidP="007D41B8">
      <w:pPr>
        <w:pStyle w:val="NormalWeb"/>
        <w:shd w:val="clear" w:color="auto" w:fill="FFFFFF"/>
        <w:spacing w:before="120" w:beforeAutospacing="0" w:after="0" w:afterAutospacing="0"/>
        <w:rPr>
          <w:rFonts w:ascii="Arial" w:hAnsi="Arial" w:cs="Arial"/>
          <w:i/>
          <w:sz w:val="20"/>
          <w:szCs w:val="20"/>
        </w:rPr>
      </w:pPr>
      <w:r w:rsidRPr="00A96E02">
        <w:rPr>
          <w:rFonts w:ascii="Arial" w:hAnsi="Arial" w:cs="Arial"/>
          <w:i/>
          <w:sz w:val="20"/>
          <w:szCs w:val="20"/>
        </w:rPr>
        <w:t>3. The reasons for not having fully implemented this Decision should be spelt out clearly and plans for full implementation should be reported.</w:t>
      </w:r>
    </w:p>
    <w:p w:rsidR="003B2936" w:rsidRPr="00A96E02" w:rsidRDefault="003B2936" w:rsidP="007D41B8">
      <w:pPr>
        <w:pStyle w:val="NormalWeb"/>
        <w:shd w:val="clear" w:color="auto" w:fill="FFFFFF"/>
        <w:spacing w:before="120" w:beforeAutospacing="0" w:after="0" w:afterAutospacing="0"/>
        <w:rPr>
          <w:rFonts w:ascii="Arial" w:hAnsi="Arial" w:cs="Arial"/>
          <w:i/>
          <w:sz w:val="20"/>
          <w:szCs w:val="20"/>
        </w:rPr>
      </w:pPr>
      <w:r w:rsidRPr="00A96E02">
        <w:rPr>
          <w:rFonts w:ascii="Arial" w:hAnsi="Arial" w:cs="Arial"/>
          <w:i/>
          <w:sz w:val="20"/>
          <w:szCs w:val="20"/>
        </w:rPr>
        <w:t>4. Report on any progress towards lifting the reservation on this Decision.</w:t>
      </w:r>
    </w:p>
    <w:p w:rsidR="00CF6A57" w:rsidRPr="00A96E02" w:rsidRDefault="00CF6A57" w:rsidP="007D41B8">
      <w:pPr>
        <w:pStyle w:val="NormalWeb"/>
        <w:shd w:val="clear" w:color="auto" w:fill="FFFFFF"/>
        <w:spacing w:before="120" w:beforeAutospacing="0" w:after="0" w:afterAutospacing="0"/>
        <w:rPr>
          <w:rFonts w:ascii="Arial" w:hAnsi="Arial" w:cs="Arial"/>
          <w:i/>
          <w:sz w:val="20"/>
          <w:szCs w:val="20"/>
        </w:rPr>
      </w:pPr>
      <w:r w:rsidRPr="00A96E02">
        <w:rPr>
          <w:rFonts w:ascii="Arial" w:hAnsi="Arial" w:cs="Arial"/>
          <w:i/>
          <w:sz w:val="20"/>
          <w:szCs w:val="20"/>
        </w:rPr>
        <w:t xml:space="preserve">5. State why this Decision in not applicable. </w:t>
      </w:r>
    </w:p>
    <w:p w:rsidR="00CF6A57" w:rsidRPr="003B2936" w:rsidRDefault="00CF6A57" w:rsidP="007D41B8">
      <w:pPr>
        <w:pStyle w:val="NormalWeb"/>
        <w:shd w:val="clear" w:color="auto" w:fill="FFFFFF"/>
        <w:spacing w:line="236" w:lineRule="atLeast"/>
        <w:rPr>
          <w:rFonts w:ascii="Arial" w:hAnsi="Arial" w:cs="Arial"/>
          <w:sz w:val="20"/>
          <w:szCs w:val="20"/>
        </w:rPr>
      </w:pPr>
      <w:r w:rsidRPr="003B2936">
        <w:rPr>
          <w:rFonts w:ascii="Arial" w:hAnsi="Arial" w:cs="Arial"/>
          <w:b/>
          <w:bCs/>
          <w:sz w:val="20"/>
          <w:szCs w:val="20"/>
        </w:rPr>
        <w:t>Implementation report from Norway on PARCOM Recommendation 95/1 for Short Chained Chlorinated Paraffins</w:t>
      </w:r>
      <w:r w:rsidRPr="003B2936">
        <w:rPr>
          <w:rFonts w:ascii="Arial" w:hAnsi="Arial" w:cs="Arial"/>
          <w:sz w:val="20"/>
          <w:szCs w:val="20"/>
        </w:rPr>
        <w:t xml:space="preserve"> </w:t>
      </w:r>
    </w:p>
    <w:p w:rsidR="00CF6A57" w:rsidRPr="003B2936" w:rsidRDefault="00CF6A57" w:rsidP="007D41B8">
      <w:pPr>
        <w:pStyle w:val="NormalWeb"/>
        <w:shd w:val="clear" w:color="auto" w:fill="FFFFFF"/>
        <w:spacing w:line="236" w:lineRule="atLeast"/>
        <w:ind w:hanging="557"/>
        <w:rPr>
          <w:rFonts w:ascii="Arial" w:hAnsi="Arial" w:cs="Arial"/>
          <w:i/>
          <w:sz w:val="20"/>
          <w:szCs w:val="20"/>
        </w:rPr>
      </w:pPr>
      <w:r w:rsidRPr="003B2936">
        <w:rPr>
          <w:rFonts w:ascii="Arial" w:hAnsi="Arial" w:cs="Arial"/>
          <w:i/>
          <w:sz w:val="20"/>
          <w:szCs w:val="20"/>
        </w:rPr>
        <w:t xml:space="preserve">1. </w:t>
      </w:r>
      <w:r w:rsidRPr="003B2936">
        <w:rPr>
          <w:rFonts w:ascii="Arial" w:hAnsi="Arial" w:cs="Arial"/>
          <w:i/>
          <w:iCs/>
          <w:sz w:val="20"/>
          <w:szCs w:val="20"/>
        </w:rPr>
        <w:t>Give information on specific measures taken to give effect to this Decision.</w:t>
      </w:r>
      <w:r w:rsidRPr="003B2936">
        <w:rPr>
          <w:rFonts w:ascii="Arial" w:hAnsi="Arial" w:cs="Arial"/>
          <w:i/>
          <w:sz w:val="20"/>
          <w:szCs w:val="20"/>
        </w:rPr>
        <w:t xml:space="preserve"> </w:t>
      </w:r>
    </w:p>
    <w:p w:rsidR="00CF6A57" w:rsidRDefault="00CF6A57" w:rsidP="007D41B8">
      <w:pPr>
        <w:pStyle w:val="NormalWeb"/>
        <w:shd w:val="clear" w:color="auto" w:fill="FFFFFF"/>
        <w:spacing w:line="236" w:lineRule="atLeast"/>
        <w:rPr>
          <w:rFonts w:ascii="Arial" w:hAnsi="Arial" w:cs="Arial"/>
          <w:sz w:val="20"/>
          <w:szCs w:val="20"/>
        </w:rPr>
      </w:pPr>
      <w:r w:rsidRPr="003B2936">
        <w:rPr>
          <w:rFonts w:ascii="Arial" w:hAnsi="Arial" w:cs="Arial"/>
          <w:sz w:val="20"/>
          <w:szCs w:val="20"/>
        </w:rPr>
        <w:t xml:space="preserve">Norway has prohibited all production, import, export, sales and use of short chained chlorinated paraffins by a regulation entering into force in 2002 except for use for plasticiser in sealants in dams and in conveyor belts for the exclusive use in underground mining which were banned from 1 January 2005. </w:t>
      </w:r>
    </w:p>
    <w:p w:rsidR="003B2936" w:rsidRPr="003B2936" w:rsidRDefault="003B2936" w:rsidP="007D41B8">
      <w:pPr>
        <w:pStyle w:val="NormalWeb"/>
        <w:shd w:val="clear" w:color="auto" w:fill="FFFFFF"/>
        <w:spacing w:line="236" w:lineRule="atLeast"/>
        <w:rPr>
          <w:rFonts w:ascii="Arial" w:hAnsi="Arial" w:cs="Arial"/>
          <w:sz w:val="20"/>
          <w:szCs w:val="20"/>
        </w:rPr>
      </w:pPr>
      <w:r w:rsidRPr="003B2936">
        <w:rPr>
          <w:rFonts w:ascii="Arial" w:hAnsi="Arial" w:cs="Arial"/>
          <w:i/>
          <w:sz w:val="20"/>
          <w:szCs w:val="20"/>
        </w:rPr>
        <w:t xml:space="preserve">2. </w:t>
      </w:r>
      <w:r w:rsidRPr="003B2936">
        <w:rPr>
          <w:rFonts w:ascii="Arial" w:hAnsi="Arial" w:cs="Arial"/>
          <w:i/>
          <w:iCs/>
          <w:sz w:val="20"/>
          <w:szCs w:val="20"/>
        </w:rPr>
        <w:t>Provide information on any special difficulties encountered, such as practical or legal problems, in the implementation of this Decision</w:t>
      </w:r>
      <w:r>
        <w:rPr>
          <w:rFonts w:ascii="Arial" w:hAnsi="Arial" w:cs="Arial"/>
          <w:i/>
          <w:iCs/>
          <w:sz w:val="20"/>
          <w:szCs w:val="20"/>
        </w:rPr>
        <w:t>.</w:t>
      </w:r>
    </w:p>
    <w:p w:rsidR="00CF6A57" w:rsidRDefault="00CF6A57" w:rsidP="007D41B8">
      <w:pPr>
        <w:pStyle w:val="NormalWeb"/>
        <w:shd w:val="clear" w:color="auto" w:fill="FFFFFF"/>
        <w:spacing w:line="236" w:lineRule="atLeast"/>
        <w:ind w:hanging="557"/>
        <w:rPr>
          <w:rFonts w:ascii="Arial" w:hAnsi="Arial" w:cs="Arial"/>
          <w:sz w:val="20"/>
          <w:szCs w:val="20"/>
        </w:rPr>
      </w:pPr>
      <w:r w:rsidRPr="003B2936">
        <w:rPr>
          <w:rFonts w:ascii="Arial" w:hAnsi="Arial" w:cs="Arial"/>
          <w:sz w:val="20"/>
          <w:szCs w:val="20"/>
        </w:rPr>
        <w:t xml:space="preserve">No special difficulties have been encountered in introducing this regulation. </w:t>
      </w:r>
    </w:p>
    <w:p w:rsidR="003B2936" w:rsidRPr="003B2936" w:rsidRDefault="003B2936" w:rsidP="007D41B8">
      <w:pPr>
        <w:pStyle w:val="NormalWeb"/>
        <w:shd w:val="clear" w:color="auto" w:fill="FFFFFF"/>
        <w:spacing w:line="236" w:lineRule="atLeast"/>
        <w:ind w:left="-540"/>
        <w:rPr>
          <w:rFonts w:ascii="Arial" w:hAnsi="Arial" w:cs="Arial"/>
          <w:i/>
          <w:sz w:val="20"/>
          <w:szCs w:val="20"/>
        </w:rPr>
      </w:pPr>
      <w:r w:rsidRPr="003B2936">
        <w:rPr>
          <w:rFonts w:ascii="Arial" w:hAnsi="Arial" w:cs="Arial"/>
          <w:i/>
          <w:sz w:val="20"/>
          <w:szCs w:val="20"/>
        </w:rPr>
        <w:t xml:space="preserve">3. </w:t>
      </w:r>
      <w:r w:rsidRPr="003B2936">
        <w:rPr>
          <w:rFonts w:ascii="Arial" w:hAnsi="Arial" w:cs="Arial"/>
          <w:i/>
          <w:iCs/>
          <w:sz w:val="20"/>
          <w:szCs w:val="20"/>
        </w:rPr>
        <w:t>The reasons for not having fully implemented this Decision should be spelt out clearly and plans for full implementation should be reported.</w:t>
      </w:r>
    </w:p>
    <w:p w:rsidR="00CF6A57" w:rsidRPr="003B2936" w:rsidRDefault="00CF6A57" w:rsidP="007D41B8">
      <w:pPr>
        <w:pStyle w:val="NormalWeb"/>
        <w:shd w:val="clear" w:color="auto" w:fill="FFFFFF"/>
        <w:spacing w:line="236" w:lineRule="atLeast"/>
        <w:rPr>
          <w:rFonts w:ascii="Arial" w:hAnsi="Arial" w:cs="Arial"/>
          <w:sz w:val="18"/>
          <w:szCs w:val="18"/>
        </w:rPr>
      </w:pPr>
      <w:r w:rsidRPr="003B2936">
        <w:rPr>
          <w:rFonts w:ascii="Arial" w:hAnsi="Arial" w:cs="Arial"/>
          <w:sz w:val="18"/>
          <w:szCs w:val="18"/>
        </w:rPr>
        <w:t xml:space="preserve">Norway 2005 </w:t>
      </w:r>
    </w:p>
    <w:p w:rsidR="003B2936" w:rsidRPr="00844174" w:rsidRDefault="00CF6A57" w:rsidP="00844174">
      <w:pPr>
        <w:pStyle w:val="Heading1"/>
        <w:rPr>
          <w:kern w:val="28"/>
          <w:sz w:val="28"/>
        </w:rPr>
      </w:pPr>
      <w:r w:rsidRPr="00CF6A57">
        <w:br w:type="page"/>
      </w:r>
      <w:bookmarkStart w:id="24" w:name="_Toc145475033"/>
      <w:r w:rsidR="003B2936" w:rsidRPr="00844174">
        <w:rPr>
          <w:kern w:val="28"/>
          <w:sz w:val="28"/>
        </w:rPr>
        <w:lastRenderedPageBreak/>
        <w:t xml:space="preserve">Annex 6: </w:t>
      </w:r>
      <w:smartTag w:uri="urn:schemas-microsoft-com:office:smarttags" w:element="country-region">
        <w:smartTag w:uri="urn:schemas-microsoft-com:office:smarttags" w:element="place">
          <w:r w:rsidR="003B2936" w:rsidRPr="00844174">
            <w:rPr>
              <w:kern w:val="28"/>
              <w:sz w:val="28"/>
            </w:rPr>
            <w:t>Spain</w:t>
          </w:r>
        </w:smartTag>
      </w:smartTag>
      <w:bookmarkEnd w:id="24"/>
    </w:p>
    <w:p w:rsidR="003B2936" w:rsidRPr="008F7AC8" w:rsidRDefault="003B2936" w:rsidP="003B2936">
      <w:pPr>
        <w:pStyle w:val="Footer"/>
        <w:suppressAutoHyphens/>
        <w:jc w:val="center"/>
        <w:rPr>
          <w:rFonts w:ascii="Arial" w:hAnsi="Arial" w:cs="Arial"/>
          <w:b/>
        </w:rPr>
      </w:pPr>
    </w:p>
    <w:p w:rsidR="003B2936" w:rsidRPr="00844174" w:rsidRDefault="003B2936" w:rsidP="003B2936">
      <w:pPr>
        <w:pStyle w:val="Footer"/>
        <w:suppressAutoHyphens/>
        <w:jc w:val="center"/>
        <w:rPr>
          <w:rFonts w:ascii="Arial" w:hAnsi="Arial" w:cs="Arial"/>
          <w:b/>
          <w:sz w:val="24"/>
          <w:szCs w:val="24"/>
        </w:rPr>
      </w:pPr>
      <w:r w:rsidRPr="00844174">
        <w:rPr>
          <w:rFonts w:ascii="Arial" w:hAnsi="Arial" w:cs="Arial"/>
          <w:b/>
          <w:sz w:val="24"/>
          <w:szCs w:val="24"/>
        </w:rPr>
        <w:t>Spanish Implementation Report on</w:t>
      </w:r>
    </w:p>
    <w:p w:rsidR="003B2936" w:rsidRPr="00844174" w:rsidRDefault="003B2936" w:rsidP="003B2936">
      <w:pPr>
        <w:pStyle w:val="Footer"/>
        <w:suppressAutoHyphens/>
        <w:jc w:val="center"/>
        <w:rPr>
          <w:rFonts w:ascii="Arial" w:hAnsi="Arial" w:cs="Arial"/>
          <w:b/>
          <w:sz w:val="24"/>
          <w:szCs w:val="24"/>
        </w:rPr>
      </w:pPr>
      <w:r w:rsidRPr="00844174">
        <w:rPr>
          <w:rFonts w:ascii="Arial" w:hAnsi="Arial" w:cs="Arial"/>
          <w:b/>
          <w:sz w:val="24"/>
          <w:szCs w:val="24"/>
        </w:rPr>
        <w:t>PARCOM Decision 95/1 on the Phasing Out of Short Chained Chlorinated Paraffins</w:t>
      </w:r>
    </w:p>
    <w:p w:rsidR="003B2936" w:rsidRPr="00CF6A57" w:rsidRDefault="003B2936" w:rsidP="003B2936">
      <w:pPr>
        <w:rPr>
          <w:rFonts w:ascii="Arial" w:hAnsi="Arial" w:cs="Arial"/>
        </w:rPr>
      </w:pPr>
    </w:p>
    <w:p w:rsidR="00CF6A57" w:rsidRPr="00A96E02" w:rsidRDefault="00CF6A57">
      <w:pPr>
        <w:tabs>
          <w:tab w:val="left" w:pos="0"/>
          <w:tab w:val="left" w:pos="851"/>
          <w:tab w:val="left" w:leader="dot" w:pos="9638"/>
        </w:tabs>
        <w:spacing w:before="120"/>
        <w:ind w:left="851" w:hanging="851"/>
        <w:jc w:val="both"/>
        <w:rPr>
          <w:rFonts w:ascii="Arial" w:hAnsi="Arial" w:cs="Arial"/>
          <w:lang w:val="en-GB"/>
        </w:rPr>
      </w:pPr>
      <w:r w:rsidRPr="00A96E02">
        <w:rPr>
          <w:rFonts w:ascii="Arial" w:hAnsi="Arial" w:cs="Arial"/>
          <w:b/>
          <w:lang w:val="en-GB"/>
        </w:rPr>
        <w:t>Table 1</w:t>
      </w:r>
    </w:p>
    <w:p w:rsidR="00CF6A57" w:rsidRPr="00A96E02" w:rsidRDefault="00CF6A57">
      <w:pPr>
        <w:tabs>
          <w:tab w:val="left" w:pos="0"/>
          <w:tab w:val="left" w:pos="851"/>
          <w:tab w:val="left" w:leader="dot" w:pos="9638"/>
        </w:tabs>
        <w:ind w:left="851" w:hanging="851"/>
        <w:jc w:val="both"/>
        <w:rPr>
          <w:rFonts w:ascii="Arial" w:hAnsi="Arial" w:cs="Arial"/>
          <w:lang w:val="en-GB"/>
        </w:rPr>
      </w:pPr>
    </w:p>
    <w:tbl>
      <w:tblPr>
        <w:tblW w:w="10029" w:type="dxa"/>
        <w:tblLayout w:type="fixed"/>
        <w:tblLook w:val="0000" w:firstRow="0" w:lastRow="0" w:firstColumn="0" w:lastColumn="0" w:noHBand="0" w:noVBand="0"/>
      </w:tblPr>
      <w:tblGrid>
        <w:gridCol w:w="1808"/>
        <w:gridCol w:w="1606"/>
        <w:gridCol w:w="1797"/>
        <w:gridCol w:w="1606"/>
        <w:gridCol w:w="1606"/>
        <w:gridCol w:w="1606"/>
      </w:tblGrid>
      <w:tr w:rsidR="00CF6A57" w:rsidRPr="00A96E02">
        <w:tblPrEx>
          <w:tblCellMar>
            <w:top w:w="0" w:type="dxa"/>
            <w:bottom w:w="0" w:type="dxa"/>
          </w:tblCellMar>
        </w:tblPrEx>
        <w:trPr>
          <w:cantSplit/>
        </w:trPr>
        <w:tc>
          <w:tcPr>
            <w:tcW w:w="1808" w:type="dxa"/>
            <w:tcBorders>
              <w:top w:val="single" w:sz="6" w:space="0" w:color="auto"/>
              <w:left w:val="single" w:sz="6" w:space="0" w:color="auto"/>
              <w:right w:val="single" w:sz="6" w:space="0" w:color="auto"/>
            </w:tcBorders>
          </w:tcPr>
          <w:p w:rsidR="00CF6A57" w:rsidRPr="00A96E02"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right w:val="single" w:sz="6" w:space="0" w:color="auto"/>
            </w:tcBorders>
          </w:tcPr>
          <w:p w:rsidR="00CF6A57" w:rsidRPr="00A96E02" w:rsidRDefault="00CF6A57">
            <w:pPr>
              <w:tabs>
                <w:tab w:val="left" w:pos="0"/>
                <w:tab w:val="left" w:pos="851"/>
              </w:tabs>
              <w:ind w:left="-957" w:firstLine="957"/>
              <w:jc w:val="both"/>
              <w:rPr>
                <w:rFonts w:ascii="Arial" w:hAnsi="Arial" w:cs="Arial"/>
                <w:b/>
                <w:lang w:val="en-GB"/>
              </w:rPr>
            </w:pPr>
          </w:p>
        </w:tc>
        <w:tc>
          <w:tcPr>
            <w:tcW w:w="1797" w:type="dxa"/>
            <w:tcBorders>
              <w:top w:val="single" w:sz="6" w:space="0" w:color="auto"/>
              <w:right w:val="single" w:sz="6" w:space="0" w:color="auto"/>
            </w:tcBorders>
          </w:tcPr>
          <w:p w:rsidR="00CF6A57" w:rsidRPr="00A96E02" w:rsidRDefault="00CF6A57">
            <w:pPr>
              <w:tabs>
                <w:tab w:val="left" w:pos="0"/>
                <w:tab w:val="left" w:pos="851"/>
              </w:tabs>
              <w:ind w:left="-2563" w:firstLine="2563"/>
              <w:jc w:val="both"/>
              <w:rPr>
                <w:rFonts w:ascii="Arial" w:hAnsi="Arial" w:cs="Arial"/>
                <w:b/>
                <w:lang w:val="en-GB"/>
              </w:rPr>
            </w:pPr>
          </w:p>
        </w:tc>
        <w:tc>
          <w:tcPr>
            <w:tcW w:w="4818" w:type="dxa"/>
            <w:gridSpan w:val="3"/>
            <w:tcBorders>
              <w:top w:val="single" w:sz="6" w:space="0" w:color="auto"/>
              <w:right w:val="single" w:sz="6" w:space="0" w:color="auto"/>
            </w:tcBorders>
          </w:tcPr>
          <w:p w:rsidR="00CF6A57" w:rsidRPr="00A96E02" w:rsidRDefault="00CF6A57">
            <w:pPr>
              <w:tabs>
                <w:tab w:val="left" w:leader="dot" w:pos="9638"/>
              </w:tabs>
              <w:ind w:left="851"/>
              <w:jc w:val="both"/>
              <w:rPr>
                <w:rFonts w:ascii="Arial" w:hAnsi="Arial" w:cs="Arial"/>
                <w:b/>
                <w:lang w:val="en-GB"/>
              </w:rPr>
            </w:pPr>
            <w:r w:rsidRPr="00A96E02">
              <w:rPr>
                <w:rFonts w:ascii="Arial" w:hAnsi="Arial" w:cs="Arial"/>
                <w:b/>
                <w:lang w:val="en-GB"/>
              </w:rPr>
              <w:t>MEANS OF IMPLEMENTATION</w:t>
            </w:r>
            <w:r w:rsidRPr="00A96E02">
              <w:rPr>
                <w:rFonts w:ascii="Arial" w:hAnsi="Arial" w:cs="Arial"/>
                <w:b/>
                <w:position w:val="10"/>
                <w:lang w:val="en-GB"/>
              </w:rPr>
              <w:t>1,2,3</w:t>
            </w:r>
          </w:p>
          <w:p w:rsidR="00CF6A57" w:rsidRPr="00A96E02" w:rsidRDefault="00CF6A57">
            <w:pPr>
              <w:jc w:val="both"/>
              <w:rPr>
                <w:rFonts w:ascii="Arial" w:hAnsi="Arial" w:cs="Arial"/>
                <w:b/>
                <w:lang w:val="en-GB"/>
              </w:rPr>
            </w:pPr>
          </w:p>
        </w:tc>
      </w:tr>
      <w:tr w:rsidR="00CF6A57" w:rsidRPr="00A96E02">
        <w:tblPrEx>
          <w:tblCellMar>
            <w:top w:w="0" w:type="dxa"/>
            <w:bottom w:w="0" w:type="dxa"/>
          </w:tblCellMar>
        </w:tblPrEx>
        <w:trPr>
          <w:cantSplit/>
        </w:trPr>
        <w:tc>
          <w:tcPr>
            <w:tcW w:w="1808" w:type="dxa"/>
            <w:tcBorders>
              <w:top w:val="single" w:sz="6" w:space="0" w:color="auto"/>
              <w:left w:val="single" w:sz="6" w:space="0" w:color="auto"/>
              <w:bottom w:val="single" w:sz="6" w:space="0" w:color="auto"/>
              <w:right w:val="single" w:sz="6" w:space="0" w:color="auto"/>
            </w:tcBorders>
          </w:tcPr>
          <w:p w:rsidR="00CF6A57" w:rsidRPr="00A96E02" w:rsidRDefault="00CF6A57">
            <w:pPr>
              <w:tabs>
                <w:tab w:val="left" w:pos="0"/>
                <w:tab w:val="left" w:pos="851"/>
              </w:tabs>
              <w:ind w:left="851" w:hanging="851"/>
              <w:jc w:val="both"/>
              <w:rPr>
                <w:rFonts w:ascii="Arial" w:hAnsi="Arial" w:cs="Arial"/>
                <w:b/>
                <w:lang w:val="en-GB"/>
              </w:rPr>
            </w:pPr>
            <w:r w:rsidRPr="00A96E02">
              <w:rPr>
                <w:rFonts w:ascii="Arial" w:hAnsi="Arial" w:cs="Arial"/>
                <w:b/>
                <w:lang w:val="en-GB"/>
              </w:rPr>
              <w:t>Contracting</w:t>
            </w:r>
          </w:p>
          <w:p w:rsidR="00CF6A57" w:rsidRPr="00A96E02" w:rsidRDefault="00CF6A57">
            <w:pPr>
              <w:tabs>
                <w:tab w:val="left" w:pos="0"/>
                <w:tab w:val="left" w:pos="851"/>
              </w:tabs>
              <w:ind w:left="851" w:hanging="851"/>
              <w:jc w:val="both"/>
              <w:rPr>
                <w:rFonts w:ascii="Arial" w:hAnsi="Arial" w:cs="Arial"/>
                <w:b/>
                <w:lang w:val="en-GB"/>
              </w:rPr>
            </w:pPr>
            <w:r w:rsidRPr="00A96E02">
              <w:rPr>
                <w:rFonts w:ascii="Arial" w:hAnsi="Arial" w:cs="Arial"/>
                <w:b/>
                <w:lang w:val="en-GB"/>
              </w:rPr>
              <w:t>Party</w:t>
            </w:r>
          </w:p>
          <w:p w:rsidR="00CF6A57" w:rsidRPr="00A96E02"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bottom w:val="single" w:sz="6" w:space="0" w:color="auto"/>
              <w:right w:val="single" w:sz="6" w:space="0" w:color="auto"/>
            </w:tcBorders>
          </w:tcPr>
          <w:p w:rsidR="00CF6A57" w:rsidRPr="00A96E02" w:rsidRDefault="00CF6A57">
            <w:pPr>
              <w:tabs>
                <w:tab w:val="left" w:pos="0"/>
                <w:tab w:val="left" w:pos="851"/>
              </w:tabs>
              <w:ind w:left="-957" w:firstLine="957"/>
              <w:jc w:val="both"/>
              <w:rPr>
                <w:rFonts w:ascii="Arial" w:hAnsi="Arial" w:cs="Arial"/>
                <w:b/>
                <w:lang w:val="en-GB"/>
              </w:rPr>
            </w:pPr>
            <w:r w:rsidRPr="00A96E02">
              <w:rPr>
                <w:rFonts w:ascii="Arial" w:hAnsi="Arial" w:cs="Arial"/>
                <w:b/>
                <w:lang w:val="en-GB"/>
              </w:rPr>
              <w:t>Reservation</w:t>
            </w:r>
            <w:r w:rsidRPr="00A96E02">
              <w:rPr>
                <w:rFonts w:ascii="Arial" w:hAnsi="Arial" w:cs="Arial"/>
                <w:b/>
                <w:position w:val="10"/>
                <w:lang w:val="en-GB"/>
              </w:rPr>
              <w:t>4</w:t>
            </w:r>
          </w:p>
        </w:tc>
        <w:tc>
          <w:tcPr>
            <w:tcW w:w="1797" w:type="dxa"/>
            <w:tcBorders>
              <w:top w:val="single" w:sz="6" w:space="0" w:color="auto"/>
              <w:bottom w:val="single" w:sz="6" w:space="0" w:color="auto"/>
              <w:right w:val="single" w:sz="6" w:space="0" w:color="auto"/>
            </w:tcBorders>
          </w:tcPr>
          <w:p w:rsidR="00CF6A57" w:rsidRPr="00A96E02" w:rsidRDefault="00CF6A57">
            <w:pPr>
              <w:tabs>
                <w:tab w:val="left" w:pos="0"/>
                <w:tab w:val="left" w:pos="851"/>
              </w:tabs>
              <w:ind w:left="-2563" w:firstLine="2563"/>
              <w:jc w:val="both"/>
              <w:rPr>
                <w:rFonts w:ascii="Arial" w:hAnsi="Arial" w:cs="Arial"/>
                <w:b/>
                <w:lang w:val="en-GB"/>
              </w:rPr>
            </w:pPr>
            <w:r w:rsidRPr="00A96E02">
              <w:rPr>
                <w:rFonts w:ascii="Arial" w:hAnsi="Arial" w:cs="Arial"/>
                <w:b/>
                <w:lang w:val="en-GB"/>
              </w:rPr>
              <w:t>Not applicable</w:t>
            </w:r>
            <w:r w:rsidRPr="00A96E02">
              <w:rPr>
                <w:rFonts w:ascii="Arial" w:hAnsi="Arial" w:cs="Arial"/>
                <w:b/>
                <w:position w:val="10"/>
                <w:lang w:val="en-GB"/>
              </w:rPr>
              <w:t>5</w:t>
            </w:r>
          </w:p>
        </w:tc>
        <w:tc>
          <w:tcPr>
            <w:tcW w:w="1606" w:type="dxa"/>
            <w:tcBorders>
              <w:top w:val="single" w:sz="6" w:space="0" w:color="auto"/>
              <w:bottom w:val="single" w:sz="6" w:space="0" w:color="auto"/>
              <w:right w:val="single" w:sz="6" w:space="0" w:color="auto"/>
            </w:tcBorders>
          </w:tcPr>
          <w:p w:rsidR="00CF6A57" w:rsidRPr="00A96E02" w:rsidRDefault="00CF6A57">
            <w:pPr>
              <w:tabs>
                <w:tab w:val="left" w:pos="0"/>
                <w:tab w:val="left" w:pos="851"/>
              </w:tabs>
              <w:ind w:left="-4169" w:firstLine="4169"/>
              <w:jc w:val="both"/>
              <w:rPr>
                <w:rFonts w:ascii="Arial" w:hAnsi="Arial" w:cs="Arial"/>
                <w:b/>
                <w:lang w:val="en-GB"/>
              </w:rPr>
            </w:pPr>
            <w:r w:rsidRPr="00A96E02">
              <w:rPr>
                <w:rFonts w:ascii="Arial" w:hAnsi="Arial" w:cs="Arial"/>
                <w:b/>
                <w:lang w:val="en-GB"/>
              </w:rPr>
              <w:t>By legislation</w:t>
            </w:r>
          </w:p>
        </w:tc>
        <w:tc>
          <w:tcPr>
            <w:tcW w:w="1606" w:type="dxa"/>
            <w:tcBorders>
              <w:top w:val="single" w:sz="6" w:space="0" w:color="auto"/>
              <w:bottom w:val="single" w:sz="6" w:space="0" w:color="auto"/>
              <w:right w:val="single" w:sz="6" w:space="0" w:color="auto"/>
            </w:tcBorders>
          </w:tcPr>
          <w:p w:rsidR="00CF6A57" w:rsidRPr="00A96E02" w:rsidRDefault="00CF6A57">
            <w:pPr>
              <w:tabs>
                <w:tab w:val="left" w:pos="0"/>
                <w:tab w:val="left" w:pos="851"/>
              </w:tabs>
              <w:ind w:left="-5775" w:firstLine="5775"/>
              <w:jc w:val="both"/>
              <w:rPr>
                <w:rFonts w:ascii="Arial" w:hAnsi="Arial" w:cs="Arial"/>
                <w:b/>
                <w:lang w:val="en-GB"/>
              </w:rPr>
            </w:pPr>
            <w:r w:rsidRPr="00A96E02">
              <w:rPr>
                <w:rFonts w:ascii="Arial" w:hAnsi="Arial" w:cs="Arial"/>
                <w:b/>
                <w:lang w:val="en-GB"/>
              </w:rPr>
              <w:t>Administrative</w:t>
            </w:r>
          </w:p>
          <w:p w:rsidR="00CF6A57" w:rsidRPr="00A96E02" w:rsidRDefault="00CF6A57">
            <w:pPr>
              <w:tabs>
                <w:tab w:val="left" w:pos="0"/>
                <w:tab w:val="left" w:pos="851"/>
              </w:tabs>
              <w:ind w:left="-5775" w:firstLine="5775"/>
              <w:jc w:val="both"/>
              <w:rPr>
                <w:rFonts w:ascii="Arial" w:hAnsi="Arial" w:cs="Arial"/>
                <w:b/>
                <w:lang w:val="en-GB"/>
              </w:rPr>
            </w:pPr>
            <w:r w:rsidRPr="00A96E02">
              <w:rPr>
                <w:rFonts w:ascii="Arial" w:hAnsi="Arial" w:cs="Arial"/>
                <w:b/>
                <w:lang w:val="en-GB"/>
              </w:rPr>
              <w:t>action</w:t>
            </w:r>
          </w:p>
        </w:tc>
        <w:tc>
          <w:tcPr>
            <w:tcW w:w="1606" w:type="dxa"/>
            <w:tcBorders>
              <w:top w:val="single" w:sz="6" w:space="0" w:color="auto"/>
              <w:bottom w:val="single" w:sz="6" w:space="0" w:color="auto"/>
              <w:right w:val="single" w:sz="6" w:space="0" w:color="auto"/>
            </w:tcBorders>
          </w:tcPr>
          <w:p w:rsidR="00CF6A57" w:rsidRPr="00A96E02" w:rsidRDefault="00CF6A57">
            <w:pPr>
              <w:tabs>
                <w:tab w:val="left" w:pos="0"/>
                <w:tab w:val="left" w:pos="851"/>
              </w:tabs>
              <w:ind w:left="-7381" w:firstLine="7381"/>
              <w:jc w:val="both"/>
              <w:rPr>
                <w:rFonts w:ascii="Arial" w:hAnsi="Arial" w:cs="Arial"/>
                <w:b/>
                <w:lang w:val="en-GB"/>
              </w:rPr>
            </w:pPr>
            <w:r w:rsidRPr="00A96E02">
              <w:rPr>
                <w:rFonts w:ascii="Arial" w:hAnsi="Arial" w:cs="Arial"/>
                <w:b/>
                <w:lang w:val="en-GB"/>
              </w:rPr>
              <w:t>Voluntary</w:t>
            </w:r>
          </w:p>
          <w:p w:rsidR="00CF6A57" w:rsidRPr="00A96E02" w:rsidRDefault="00CF6A57">
            <w:pPr>
              <w:tabs>
                <w:tab w:val="left" w:pos="0"/>
                <w:tab w:val="left" w:pos="851"/>
              </w:tabs>
              <w:ind w:left="-7381" w:firstLine="7381"/>
              <w:jc w:val="both"/>
              <w:rPr>
                <w:rFonts w:ascii="Arial" w:hAnsi="Arial" w:cs="Arial"/>
                <w:b/>
                <w:lang w:val="en-GB"/>
              </w:rPr>
            </w:pPr>
            <w:r w:rsidRPr="00A96E02">
              <w:rPr>
                <w:rFonts w:ascii="Arial" w:hAnsi="Arial" w:cs="Arial"/>
                <w:b/>
                <w:lang w:val="en-GB"/>
              </w:rPr>
              <w:t>agreement</w:t>
            </w:r>
          </w:p>
        </w:tc>
      </w:tr>
      <w:tr w:rsidR="00CF6A57" w:rsidRPr="00A96E02">
        <w:tblPrEx>
          <w:tblCellMar>
            <w:top w:w="0" w:type="dxa"/>
            <w:bottom w:w="0" w:type="dxa"/>
          </w:tblCellMar>
        </w:tblPrEx>
        <w:trPr>
          <w:cantSplit/>
        </w:trPr>
        <w:tc>
          <w:tcPr>
            <w:tcW w:w="1808"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851" w:hanging="851"/>
              <w:jc w:val="both"/>
              <w:rPr>
                <w:rFonts w:ascii="Arial" w:hAnsi="Arial" w:cs="Arial"/>
                <w:b/>
                <w:lang w:val="en-GB"/>
              </w:rPr>
            </w:pPr>
            <w:smartTag w:uri="urn:schemas-microsoft-com:office:smarttags" w:element="country-region">
              <w:smartTag w:uri="urn:schemas-microsoft-com:office:smarttags" w:element="place">
                <w:r w:rsidRPr="00A96E02">
                  <w:rPr>
                    <w:rFonts w:ascii="Arial" w:hAnsi="Arial" w:cs="Arial"/>
                    <w:b/>
                    <w:lang w:val="en-GB"/>
                  </w:rPr>
                  <w:t>Spain</w:t>
                </w:r>
              </w:smartTag>
            </w:smartTag>
          </w:p>
          <w:p w:rsidR="00CF6A57" w:rsidRPr="00A96E02"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left w:val="single" w:sz="6" w:space="0" w:color="auto"/>
              <w:bottom w:val="single" w:sz="6" w:space="0" w:color="auto"/>
            </w:tcBorders>
          </w:tcPr>
          <w:p w:rsidR="00CF6A57" w:rsidRPr="00A96E02" w:rsidRDefault="00CF6A57">
            <w:pPr>
              <w:tabs>
                <w:tab w:val="left" w:pos="0"/>
                <w:tab w:val="left" w:pos="851"/>
              </w:tabs>
              <w:jc w:val="both"/>
              <w:rPr>
                <w:rFonts w:ascii="Arial" w:hAnsi="Arial" w:cs="Arial"/>
                <w:b/>
                <w:lang w:val="en-GB"/>
              </w:rPr>
            </w:pPr>
            <w:r w:rsidRPr="00A96E02">
              <w:rPr>
                <w:rFonts w:ascii="Arial" w:hAnsi="Arial" w:cs="Arial"/>
                <w:b/>
                <w:lang w:val="en-GB"/>
              </w:rPr>
              <w:t xml:space="preserve">       No</w:t>
            </w:r>
          </w:p>
        </w:tc>
        <w:tc>
          <w:tcPr>
            <w:tcW w:w="1797"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2563" w:firstLine="2563"/>
              <w:jc w:val="both"/>
              <w:rPr>
                <w:rFonts w:ascii="Arial" w:hAnsi="Arial" w:cs="Arial"/>
                <w:b/>
                <w:lang w:val="en-GB"/>
              </w:rPr>
            </w:pPr>
          </w:p>
        </w:tc>
        <w:tc>
          <w:tcPr>
            <w:tcW w:w="1606"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4169" w:firstLine="4169"/>
              <w:jc w:val="both"/>
              <w:rPr>
                <w:rFonts w:ascii="Arial" w:hAnsi="Arial" w:cs="Arial"/>
                <w:b/>
                <w:lang w:val="en-GB"/>
              </w:rPr>
            </w:pPr>
            <w:r w:rsidRPr="00A96E02">
              <w:rPr>
                <w:rFonts w:ascii="Arial" w:hAnsi="Arial" w:cs="Arial"/>
                <w:b/>
                <w:lang w:val="en-GB"/>
              </w:rPr>
              <w:t xml:space="preserve">     yes</w:t>
            </w:r>
          </w:p>
        </w:tc>
        <w:tc>
          <w:tcPr>
            <w:tcW w:w="1606"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5775" w:firstLine="5775"/>
              <w:jc w:val="both"/>
              <w:rPr>
                <w:rFonts w:ascii="Arial" w:hAnsi="Arial" w:cs="Arial"/>
                <w:b/>
                <w:lang w:val="en-GB"/>
              </w:rPr>
            </w:pPr>
          </w:p>
        </w:tc>
        <w:tc>
          <w:tcPr>
            <w:tcW w:w="1606" w:type="dxa"/>
            <w:tcBorders>
              <w:top w:val="single" w:sz="6" w:space="0" w:color="auto"/>
              <w:left w:val="single" w:sz="6" w:space="0" w:color="auto"/>
              <w:bottom w:val="single" w:sz="6" w:space="0" w:color="auto"/>
              <w:right w:val="single" w:sz="6" w:space="0" w:color="auto"/>
            </w:tcBorders>
          </w:tcPr>
          <w:p w:rsidR="00CF6A57" w:rsidRPr="00A96E02" w:rsidRDefault="00CF6A57">
            <w:pPr>
              <w:tabs>
                <w:tab w:val="left" w:pos="0"/>
                <w:tab w:val="left" w:pos="851"/>
              </w:tabs>
              <w:ind w:left="-7381" w:firstLine="7381"/>
              <w:jc w:val="both"/>
              <w:rPr>
                <w:rFonts w:ascii="Arial" w:hAnsi="Arial" w:cs="Arial"/>
                <w:b/>
                <w:lang w:val="en-GB"/>
              </w:rPr>
            </w:pPr>
            <w:r w:rsidRPr="00A96E02">
              <w:rPr>
                <w:rFonts w:ascii="Arial" w:hAnsi="Arial" w:cs="Arial"/>
                <w:b/>
                <w:lang w:val="en-GB"/>
              </w:rPr>
              <w:t>yes</w:t>
            </w:r>
          </w:p>
        </w:tc>
      </w:tr>
    </w:tbl>
    <w:p w:rsidR="003B2936" w:rsidRDefault="003B2936">
      <w:pPr>
        <w:tabs>
          <w:tab w:val="left" w:pos="0"/>
          <w:tab w:val="left" w:pos="566"/>
          <w:tab w:val="left" w:pos="1134"/>
          <w:tab w:val="left" w:leader="dot" w:pos="9638"/>
        </w:tabs>
        <w:jc w:val="both"/>
        <w:rPr>
          <w:rFonts w:ascii="Arial" w:hAnsi="Arial" w:cs="Arial"/>
          <w:lang w:val="en-GB"/>
        </w:rPr>
      </w:pPr>
    </w:p>
    <w:p w:rsidR="00CF6A57" w:rsidRPr="00A96E02" w:rsidRDefault="00CF6A57">
      <w:pPr>
        <w:tabs>
          <w:tab w:val="left" w:pos="0"/>
          <w:tab w:val="left" w:pos="566"/>
          <w:tab w:val="left" w:pos="1134"/>
          <w:tab w:val="left" w:leader="dot" w:pos="9638"/>
        </w:tabs>
        <w:jc w:val="both"/>
        <w:rPr>
          <w:rFonts w:ascii="Arial" w:hAnsi="Arial" w:cs="Arial"/>
          <w:i/>
          <w:lang w:val="en-GB"/>
        </w:rPr>
      </w:pPr>
      <w:r w:rsidRPr="00A96E02">
        <w:rPr>
          <w:rFonts w:ascii="Arial" w:hAnsi="Arial" w:cs="Arial"/>
          <w:i/>
          <w:lang w:val="en-GB"/>
        </w:rPr>
        <w:t>Notes</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1.</w:t>
      </w:r>
      <w:r w:rsidRPr="00A96E02">
        <w:rPr>
          <w:rFonts w:ascii="Arial" w:hAnsi="Arial" w:cs="Arial"/>
          <w:i/>
          <w:lang w:val="en-GB"/>
        </w:rPr>
        <w:tab/>
        <w:t xml:space="preserve">Give information on specific measures taken to give effect to this Decision. </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2.</w:t>
      </w:r>
      <w:r w:rsidRPr="00A96E02">
        <w:rPr>
          <w:rFonts w:ascii="Arial" w:hAnsi="Arial" w:cs="Arial"/>
          <w:i/>
          <w:lang w:val="en-GB"/>
        </w:rPr>
        <w:tab/>
        <w:t>Provide information on any special difficulties encountered, such as practical or legal problems, in the implementation of this Decision.</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3.</w:t>
      </w:r>
      <w:r w:rsidRPr="00A96E02">
        <w:rPr>
          <w:rFonts w:ascii="Arial" w:hAnsi="Arial" w:cs="Arial"/>
          <w:i/>
          <w:lang w:val="en-GB"/>
        </w:rPr>
        <w:tab/>
        <w:t>The reasons for not having fully implemented this Decision should be spelt out clearly and plans for full implementation should be reported.</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4.</w:t>
      </w:r>
      <w:r w:rsidRPr="00A96E02">
        <w:rPr>
          <w:rFonts w:ascii="Arial" w:hAnsi="Arial" w:cs="Arial"/>
          <w:i/>
          <w:lang w:val="en-GB"/>
        </w:rPr>
        <w:tab/>
        <w:t>Report on any progress towards lifting the reservation on this Decision.</w:t>
      </w:r>
    </w:p>
    <w:p w:rsidR="00CF6A57" w:rsidRPr="003B2936" w:rsidRDefault="00CF6A57" w:rsidP="003B2936">
      <w:pPr>
        <w:tabs>
          <w:tab w:val="left" w:pos="0"/>
          <w:tab w:val="left" w:pos="566"/>
          <w:tab w:val="left" w:pos="720"/>
        </w:tabs>
        <w:rPr>
          <w:rFonts w:ascii="Arial" w:hAnsi="Arial" w:cs="Arial"/>
          <w:lang w:val="en-GB"/>
        </w:rPr>
      </w:pPr>
    </w:p>
    <w:p w:rsidR="00CF6A57" w:rsidRPr="003B2936" w:rsidRDefault="00CF6A57" w:rsidP="003B2936">
      <w:pPr>
        <w:tabs>
          <w:tab w:val="left" w:pos="0"/>
          <w:tab w:val="left" w:pos="566"/>
          <w:tab w:val="left" w:pos="720"/>
        </w:tabs>
        <w:rPr>
          <w:rFonts w:ascii="Arial" w:hAnsi="Arial" w:cs="Arial"/>
          <w:lang w:val="en-GB"/>
        </w:rPr>
      </w:pPr>
      <w:smartTag w:uri="urn:schemas-microsoft-com:office:smarttags" w:element="place">
        <w:smartTag w:uri="urn:schemas-microsoft-com:office:smarttags" w:element="country-region">
          <w:r w:rsidRPr="003B2936">
            <w:rPr>
              <w:rFonts w:ascii="Arial" w:hAnsi="Arial" w:cs="Arial"/>
              <w:lang w:val="en-GB"/>
            </w:rPr>
            <w:t>Spain</w:t>
          </w:r>
        </w:smartTag>
      </w:smartTag>
      <w:r w:rsidRPr="003B2936">
        <w:rPr>
          <w:rFonts w:ascii="Arial" w:hAnsi="Arial" w:cs="Arial"/>
          <w:lang w:val="en-GB"/>
        </w:rPr>
        <w:t xml:space="preserve"> has phased-out the production of C10-13 clhoroalkanes.</w:t>
      </w:r>
    </w:p>
    <w:p w:rsidR="00CF6A57" w:rsidRPr="003B2936" w:rsidRDefault="00CF6A57" w:rsidP="003B2936">
      <w:pPr>
        <w:tabs>
          <w:tab w:val="left" w:pos="0"/>
          <w:tab w:val="left" w:pos="566"/>
          <w:tab w:val="left" w:pos="720"/>
        </w:tabs>
        <w:rPr>
          <w:rFonts w:ascii="Arial" w:hAnsi="Arial" w:cs="Arial"/>
          <w:lang w:val="en-GB"/>
        </w:rPr>
      </w:pPr>
    </w:p>
    <w:p w:rsidR="00CF6A57" w:rsidRPr="003B2936" w:rsidRDefault="00CF6A57" w:rsidP="003B2936">
      <w:pPr>
        <w:tabs>
          <w:tab w:val="left" w:pos="0"/>
          <w:tab w:val="left" w:pos="566"/>
          <w:tab w:val="left" w:pos="720"/>
        </w:tabs>
        <w:rPr>
          <w:rFonts w:ascii="Arial" w:hAnsi="Arial" w:cs="Arial"/>
          <w:lang w:val="en-GB"/>
        </w:rPr>
      </w:pPr>
      <w:r w:rsidRPr="003B2936">
        <w:rPr>
          <w:rFonts w:ascii="Arial" w:hAnsi="Arial" w:cs="Arial"/>
          <w:lang w:val="en-GB"/>
        </w:rPr>
        <w:t>The main industrial sectors where SCCP were used, have replaced SCCP by other less hazardous compounds.</w:t>
      </w:r>
    </w:p>
    <w:p w:rsidR="00CF6A57" w:rsidRPr="003B2936" w:rsidRDefault="00CF6A57" w:rsidP="003B2936">
      <w:pPr>
        <w:tabs>
          <w:tab w:val="left" w:pos="0"/>
          <w:tab w:val="left" w:pos="566"/>
          <w:tab w:val="left" w:pos="720"/>
        </w:tabs>
        <w:rPr>
          <w:rFonts w:ascii="Arial" w:hAnsi="Arial" w:cs="Arial"/>
          <w:lang w:val="en-GB"/>
        </w:rPr>
      </w:pPr>
    </w:p>
    <w:p w:rsidR="00CF6A57" w:rsidRPr="003B2936" w:rsidRDefault="00CF6A57" w:rsidP="003B2936">
      <w:pPr>
        <w:tabs>
          <w:tab w:val="left" w:pos="0"/>
          <w:tab w:val="left" w:pos="566"/>
          <w:tab w:val="left" w:pos="720"/>
        </w:tabs>
        <w:rPr>
          <w:rFonts w:ascii="Arial" w:hAnsi="Arial" w:cs="Arial"/>
          <w:lang w:val="en-GB"/>
        </w:rPr>
      </w:pPr>
      <w:r w:rsidRPr="003B2936">
        <w:rPr>
          <w:rFonts w:ascii="Arial" w:hAnsi="Arial" w:cs="Arial"/>
          <w:lang w:val="en-GB"/>
        </w:rPr>
        <w:t xml:space="preserve">Last information indicates that uses of SCCP in </w:t>
      </w:r>
      <w:smartTag w:uri="urn:schemas-microsoft-com:office:smarttags" w:element="country-region">
        <w:smartTag w:uri="urn:schemas-microsoft-com:office:smarttags" w:element="place">
          <w:r w:rsidRPr="003B2936">
            <w:rPr>
              <w:rFonts w:ascii="Arial" w:hAnsi="Arial" w:cs="Arial"/>
              <w:lang w:val="en-GB"/>
            </w:rPr>
            <w:t>Spain</w:t>
          </w:r>
        </w:smartTag>
      </w:smartTag>
      <w:r w:rsidRPr="003B2936">
        <w:rPr>
          <w:rFonts w:ascii="Arial" w:hAnsi="Arial" w:cs="Arial"/>
          <w:lang w:val="en-GB"/>
        </w:rPr>
        <w:t xml:space="preserve"> have been phased-out.</w:t>
      </w:r>
    </w:p>
    <w:p w:rsidR="00CF6A57" w:rsidRPr="003B2936" w:rsidRDefault="00CF6A57" w:rsidP="003B2936">
      <w:pPr>
        <w:pStyle w:val="BodyText"/>
        <w:jc w:val="left"/>
        <w:rPr>
          <w:rFonts w:ascii="Arial" w:hAnsi="Arial" w:cs="Arial"/>
          <w:b w:val="0"/>
          <w:sz w:val="20"/>
        </w:rPr>
      </w:pPr>
    </w:p>
    <w:p w:rsidR="00CF6A57" w:rsidRPr="003B2936" w:rsidRDefault="00CF6A57" w:rsidP="003B2936">
      <w:pPr>
        <w:pStyle w:val="BodyText"/>
        <w:jc w:val="left"/>
        <w:rPr>
          <w:rStyle w:val="Strong"/>
          <w:rFonts w:ascii="Arial" w:hAnsi="Arial" w:cs="Arial"/>
          <w:bCs w:val="0"/>
          <w:sz w:val="20"/>
        </w:rPr>
      </w:pPr>
      <w:r w:rsidRPr="003B2936">
        <w:rPr>
          <w:rFonts w:ascii="Arial" w:hAnsi="Arial" w:cs="Arial"/>
          <w:b w:val="0"/>
          <w:sz w:val="20"/>
        </w:rPr>
        <w:t>Directive 2002/45/EC of the European Parliament and of the Council of 25 June 2002 amending for the twentieth time Council Directive 76/769/EEC relating to restrictions on the marketing and use of certain dangerous substances and preparations (short-chain chlorinated paraffins)</w:t>
      </w:r>
    </w:p>
    <w:p w:rsidR="00CF6A57" w:rsidRPr="003B2936" w:rsidRDefault="00CF6A57" w:rsidP="003B2936">
      <w:pPr>
        <w:pStyle w:val="BodyText"/>
        <w:jc w:val="left"/>
        <w:rPr>
          <w:rStyle w:val="Strong"/>
          <w:rFonts w:ascii="Arial" w:hAnsi="Arial" w:cs="Arial"/>
          <w:bCs w:val="0"/>
          <w:sz w:val="20"/>
        </w:rPr>
      </w:pPr>
    </w:p>
    <w:p w:rsidR="00CF6A57" w:rsidRPr="003B2936" w:rsidRDefault="00CF6A57" w:rsidP="003B2936">
      <w:pPr>
        <w:pStyle w:val="BodyText"/>
        <w:jc w:val="left"/>
        <w:rPr>
          <w:rStyle w:val="Strong"/>
          <w:rFonts w:ascii="Arial" w:hAnsi="Arial" w:cs="Arial"/>
          <w:bCs w:val="0"/>
          <w:sz w:val="20"/>
        </w:rPr>
      </w:pPr>
      <w:r w:rsidRPr="003B2936">
        <w:rPr>
          <w:rStyle w:val="Strong"/>
          <w:rFonts w:ascii="Arial" w:hAnsi="Arial" w:cs="Arial"/>
          <w:bCs w:val="0"/>
          <w:sz w:val="20"/>
        </w:rPr>
        <w:t>This Directive has been transposed into the Spanish legislation:</w:t>
      </w:r>
    </w:p>
    <w:p w:rsidR="00CF6A57" w:rsidRPr="003B2936" w:rsidRDefault="00CF6A57" w:rsidP="003B2936">
      <w:pPr>
        <w:pStyle w:val="BodyText"/>
        <w:jc w:val="left"/>
        <w:rPr>
          <w:rStyle w:val="Strong"/>
          <w:rFonts w:ascii="Arial" w:hAnsi="Arial" w:cs="Arial"/>
          <w:bCs w:val="0"/>
          <w:sz w:val="20"/>
        </w:rPr>
      </w:pPr>
    </w:p>
    <w:p w:rsidR="00CF6A57" w:rsidRPr="003B2936" w:rsidRDefault="00CF6A57" w:rsidP="003B2936">
      <w:pPr>
        <w:pStyle w:val="BodyText"/>
        <w:jc w:val="left"/>
        <w:rPr>
          <w:rFonts w:ascii="Arial" w:hAnsi="Arial" w:cs="Arial"/>
          <w:b w:val="0"/>
          <w:sz w:val="20"/>
          <w:lang w:val="es-ES"/>
        </w:rPr>
      </w:pPr>
      <w:r w:rsidRPr="003B2936">
        <w:rPr>
          <w:rStyle w:val="Strong"/>
          <w:rFonts w:ascii="Arial" w:hAnsi="Arial" w:cs="Arial"/>
          <w:sz w:val="20"/>
          <w:lang w:val="es-ES"/>
        </w:rPr>
        <w:t xml:space="preserve">Orden PRE/730/2003 </w:t>
      </w:r>
      <w:r w:rsidRPr="003B2936">
        <w:rPr>
          <w:rFonts w:ascii="Arial" w:hAnsi="Arial" w:cs="Arial"/>
          <w:b w:val="0"/>
          <w:sz w:val="20"/>
          <w:lang w:val="es-ES"/>
        </w:rPr>
        <w:t>de 25 de marzo, por la que se modifica el anexo I del Real Decreto 1406/1989, de 10 de noviembre, por el que se imponen limitaciones a la comercialización y al uso de ciertas sustancias y</w:t>
      </w:r>
      <w:r w:rsidRPr="00CF6A57">
        <w:rPr>
          <w:rFonts w:ascii="Arial" w:hAnsi="Arial" w:cs="Arial"/>
          <w:szCs w:val="14"/>
          <w:lang w:val="es-ES"/>
        </w:rPr>
        <w:t xml:space="preserve"> </w:t>
      </w:r>
      <w:r w:rsidRPr="003B2936">
        <w:rPr>
          <w:rFonts w:ascii="Arial" w:hAnsi="Arial" w:cs="Arial"/>
          <w:b w:val="0"/>
          <w:sz w:val="20"/>
          <w:lang w:val="es-ES"/>
        </w:rPr>
        <w:t>preparados peligrosos (parafinas cloradas de cadena corta y colorantes azoicos(BOE de 2.4.2003).</w:t>
      </w:r>
      <w:r w:rsidRPr="003B2936">
        <w:rPr>
          <w:rStyle w:val="FootnoteReference"/>
          <w:rFonts w:ascii="Arial" w:hAnsi="Arial" w:cs="Arial"/>
          <w:b w:val="0"/>
          <w:sz w:val="20"/>
          <w:lang w:val="es-ES"/>
        </w:rPr>
        <w:footnoteReference w:id="3"/>
      </w:r>
    </w:p>
    <w:p w:rsidR="00CF6A57" w:rsidRPr="003B2936" w:rsidRDefault="00CF6A57">
      <w:pPr>
        <w:pStyle w:val="BodyText"/>
        <w:rPr>
          <w:rFonts w:ascii="Arial" w:hAnsi="Arial" w:cs="Arial"/>
          <w:b w:val="0"/>
          <w:sz w:val="20"/>
          <w:lang w:val="es-ES"/>
        </w:rPr>
      </w:pPr>
    </w:p>
    <w:p w:rsidR="00CF6A57" w:rsidRPr="003B2936" w:rsidRDefault="00CF6A57">
      <w:pPr>
        <w:pStyle w:val="BodyText"/>
        <w:rPr>
          <w:rFonts w:ascii="Arial" w:hAnsi="Arial" w:cs="Arial"/>
          <w:b w:val="0"/>
          <w:sz w:val="20"/>
          <w:lang w:val="es-ES"/>
        </w:rPr>
      </w:pPr>
    </w:p>
    <w:p w:rsidR="00CF6A57" w:rsidRPr="007343EE" w:rsidRDefault="00CF6A57">
      <w:pPr>
        <w:pStyle w:val="BodyText"/>
        <w:rPr>
          <w:rFonts w:ascii="Arial" w:hAnsi="Arial" w:cs="Arial"/>
          <w:b w:val="0"/>
          <w:sz w:val="20"/>
          <w:lang w:val="fr-FR"/>
        </w:rPr>
      </w:pPr>
    </w:p>
    <w:p w:rsidR="003B2936" w:rsidRPr="00844174" w:rsidRDefault="00CF6A57" w:rsidP="00844174">
      <w:pPr>
        <w:pStyle w:val="Heading1"/>
        <w:rPr>
          <w:kern w:val="28"/>
          <w:sz w:val="28"/>
        </w:rPr>
      </w:pPr>
      <w:r w:rsidRPr="007343EE">
        <w:rPr>
          <w:sz w:val="20"/>
          <w:lang w:val="en-US"/>
        </w:rPr>
        <w:br w:type="page"/>
      </w:r>
      <w:bookmarkStart w:id="25" w:name="_Toc145475034"/>
      <w:r w:rsidR="003B2936" w:rsidRPr="00844174">
        <w:rPr>
          <w:kern w:val="28"/>
          <w:sz w:val="28"/>
        </w:rPr>
        <w:lastRenderedPageBreak/>
        <w:t xml:space="preserve">Annex 7: </w:t>
      </w:r>
      <w:smartTag w:uri="urn:schemas-microsoft-com:office:smarttags" w:element="country-region">
        <w:smartTag w:uri="urn:schemas-microsoft-com:office:smarttags" w:element="place">
          <w:r w:rsidR="003B2936" w:rsidRPr="00844174">
            <w:rPr>
              <w:kern w:val="28"/>
              <w:sz w:val="28"/>
            </w:rPr>
            <w:t>Sweden</w:t>
          </w:r>
        </w:smartTag>
      </w:smartTag>
      <w:bookmarkEnd w:id="25"/>
    </w:p>
    <w:p w:rsidR="003B2936" w:rsidRPr="008F7AC8" w:rsidRDefault="003B2936" w:rsidP="003B2936">
      <w:pPr>
        <w:pStyle w:val="Footer"/>
        <w:suppressAutoHyphens/>
        <w:jc w:val="center"/>
        <w:rPr>
          <w:rFonts w:ascii="Arial" w:hAnsi="Arial" w:cs="Arial"/>
          <w:b/>
        </w:rPr>
      </w:pPr>
    </w:p>
    <w:p w:rsidR="003B2936" w:rsidRPr="00844174" w:rsidRDefault="003B2936" w:rsidP="003B2936">
      <w:pPr>
        <w:pStyle w:val="Footer"/>
        <w:suppressAutoHyphens/>
        <w:jc w:val="center"/>
        <w:rPr>
          <w:rFonts w:ascii="Arial" w:hAnsi="Arial" w:cs="Arial"/>
          <w:b/>
          <w:sz w:val="24"/>
          <w:szCs w:val="24"/>
        </w:rPr>
      </w:pPr>
      <w:r w:rsidRPr="00844174">
        <w:rPr>
          <w:rFonts w:ascii="Arial" w:hAnsi="Arial" w:cs="Arial"/>
          <w:b/>
          <w:sz w:val="24"/>
          <w:szCs w:val="24"/>
        </w:rPr>
        <w:t>Swedish Implementation Report on</w:t>
      </w:r>
    </w:p>
    <w:p w:rsidR="003B2936" w:rsidRPr="00844174" w:rsidRDefault="003B2936" w:rsidP="003B2936">
      <w:pPr>
        <w:pStyle w:val="Footer"/>
        <w:suppressAutoHyphens/>
        <w:jc w:val="center"/>
        <w:rPr>
          <w:rFonts w:ascii="Arial" w:hAnsi="Arial" w:cs="Arial"/>
          <w:b/>
          <w:sz w:val="24"/>
          <w:szCs w:val="24"/>
        </w:rPr>
      </w:pPr>
      <w:r w:rsidRPr="00844174">
        <w:rPr>
          <w:rFonts w:ascii="Arial" w:hAnsi="Arial" w:cs="Arial"/>
          <w:b/>
          <w:sz w:val="24"/>
          <w:szCs w:val="24"/>
        </w:rPr>
        <w:t>PARCOM Decision 95/1 on the Phasing Out of Short Chained Chlorinated Paraffins</w:t>
      </w:r>
    </w:p>
    <w:p w:rsidR="003B2936" w:rsidRPr="00CF6A57" w:rsidRDefault="003B2936" w:rsidP="003B2936">
      <w:pPr>
        <w:rPr>
          <w:rFonts w:ascii="Arial" w:hAnsi="Arial" w:cs="Arial"/>
        </w:rPr>
      </w:pPr>
    </w:p>
    <w:p w:rsidR="00CF6A57" w:rsidRPr="003B2936" w:rsidRDefault="00CF6A57">
      <w:pPr>
        <w:tabs>
          <w:tab w:val="left" w:pos="0"/>
          <w:tab w:val="left" w:pos="851"/>
          <w:tab w:val="left" w:leader="dot" w:pos="9638"/>
        </w:tabs>
        <w:spacing w:before="120"/>
        <w:ind w:left="851" w:hanging="851"/>
        <w:jc w:val="both"/>
        <w:rPr>
          <w:rFonts w:ascii="Arial" w:hAnsi="Arial" w:cs="Arial"/>
          <w:lang w:val="en-GB"/>
        </w:rPr>
      </w:pPr>
      <w:r w:rsidRPr="003B2936">
        <w:rPr>
          <w:rFonts w:ascii="Arial" w:hAnsi="Arial" w:cs="Arial"/>
          <w:b/>
          <w:lang w:val="en-GB"/>
        </w:rPr>
        <w:t>Table 1</w:t>
      </w:r>
    </w:p>
    <w:p w:rsidR="00CF6A57" w:rsidRPr="003B2936" w:rsidRDefault="00CF6A57">
      <w:pPr>
        <w:tabs>
          <w:tab w:val="left" w:pos="0"/>
          <w:tab w:val="left" w:pos="851"/>
          <w:tab w:val="left" w:leader="dot" w:pos="9638"/>
        </w:tabs>
        <w:ind w:left="851" w:hanging="851"/>
        <w:jc w:val="both"/>
        <w:rPr>
          <w:rFonts w:ascii="Arial" w:hAnsi="Arial" w:cs="Arial"/>
          <w:lang w:val="en-GB"/>
        </w:rPr>
      </w:pPr>
    </w:p>
    <w:tbl>
      <w:tblPr>
        <w:tblW w:w="10029" w:type="dxa"/>
        <w:tblLayout w:type="fixed"/>
        <w:tblLook w:val="0000" w:firstRow="0" w:lastRow="0" w:firstColumn="0" w:lastColumn="0" w:noHBand="0" w:noVBand="0"/>
      </w:tblPr>
      <w:tblGrid>
        <w:gridCol w:w="1808"/>
        <w:gridCol w:w="1606"/>
        <w:gridCol w:w="1797"/>
        <w:gridCol w:w="1606"/>
        <w:gridCol w:w="1606"/>
        <w:gridCol w:w="1606"/>
      </w:tblGrid>
      <w:tr w:rsidR="00CF6A57" w:rsidRPr="003B2936">
        <w:tblPrEx>
          <w:tblCellMar>
            <w:top w:w="0" w:type="dxa"/>
            <w:bottom w:w="0" w:type="dxa"/>
          </w:tblCellMar>
        </w:tblPrEx>
        <w:trPr>
          <w:cantSplit/>
        </w:trPr>
        <w:tc>
          <w:tcPr>
            <w:tcW w:w="1808" w:type="dxa"/>
            <w:tcBorders>
              <w:top w:val="single" w:sz="6" w:space="0" w:color="auto"/>
              <w:left w:val="single" w:sz="6" w:space="0" w:color="auto"/>
              <w:right w:val="single" w:sz="6" w:space="0" w:color="auto"/>
            </w:tcBorders>
          </w:tcPr>
          <w:p w:rsidR="00CF6A57" w:rsidRPr="003B2936"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right w:val="single" w:sz="6" w:space="0" w:color="auto"/>
            </w:tcBorders>
          </w:tcPr>
          <w:p w:rsidR="00CF6A57" w:rsidRPr="003B2936" w:rsidRDefault="00CF6A57">
            <w:pPr>
              <w:tabs>
                <w:tab w:val="left" w:pos="0"/>
                <w:tab w:val="left" w:pos="851"/>
              </w:tabs>
              <w:ind w:left="-957" w:firstLine="957"/>
              <w:jc w:val="both"/>
              <w:rPr>
                <w:rFonts w:ascii="Arial" w:hAnsi="Arial" w:cs="Arial"/>
                <w:b/>
                <w:lang w:val="en-GB"/>
              </w:rPr>
            </w:pPr>
          </w:p>
        </w:tc>
        <w:tc>
          <w:tcPr>
            <w:tcW w:w="1797" w:type="dxa"/>
            <w:tcBorders>
              <w:top w:val="single" w:sz="6" w:space="0" w:color="auto"/>
              <w:right w:val="single" w:sz="6" w:space="0" w:color="auto"/>
            </w:tcBorders>
          </w:tcPr>
          <w:p w:rsidR="00CF6A57" w:rsidRPr="003B2936" w:rsidRDefault="00CF6A57">
            <w:pPr>
              <w:tabs>
                <w:tab w:val="left" w:pos="0"/>
                <w:tab w:val="left" w:pos="851"/>
              </w:tabs>
              <w:ind w:left="-2563" w:firstLine="2563"/>
              <w:jc w:val="both"/>
              <w:rPr>
                <w:rFonts w:ascii="Arial" w:hAnsi="Arial" w:cs="Arial"/>
                <w:b/>
                <w:lang w:val="en-GB"/>
              </w:rPr>
            </w:pPr>
          </w:p>
        </w:tc>
        <w:tc>
          <w:tcPr>
            <w:tcW w:w="4818" w:type="dxa"/>
            <w:gridSpan w:val="3"/>
            <w:tcBorders>
              <w:top w:val="single" w:sz="6" w:space="0" w:color="auto"/>
              <w:right w:val="single" w:sz="6" w:space="0" w:color="auto"/>
            </w:tcBorders>
          </w:tcPr>
          <w:p w:rsidR="00CF6A57" w:rsidRPr="003B2936" w:rsidRDefault="00CF6A57">
            <w:pPr>
              <w:tabs>
                <w:tab w:val="left" w:leader="dot" w:pos="9638"/>
              </w:tabs>
              <w:ind w:left="851"/>
              <w:jc w:val="both"/>
              <w:rPr>
                <w:rFonts w:ascii="Arial" w:hAnsi="Arial" w:cs="Arial"/>
                <w:b/>
                <w:lang w:val="en-GB"/>
              </w:rPr>
            </w:pPr>
            <w:r w:rsidRPr="003B2936">
              <w:rPr>
                <w:rFonts w:ascii="Arial" w:hAnsi="Arial" w:cs="Arial"/>
                <w:b/>
                <w:lang w:val="en-GB"/>
              </w:rPr>
              <w:t>MEANS OF IMPLEMENTATION</w:t>
            </w:r>
            <w:r w:rsidRPr="003B2936">
              <w:rPr>
                <w:rFonts w:ascii="Arial" w:hAnsi="Arial" w:cs="Arial"/>
                <w:b/>
                <w:position w:val="10"/>
                <w:lang w:val="en-GB"/>
              </w:rPr>
              <w:t>1,2,3</w:t>
            </w:r>
          </w:p>
          <w:p w:rsidR="00CF6A57" w:rsidRPr="003B2936" w:rsidRDefault="00CF6A57">
            <w:pPr>
              <w:jc w:val="both"/>
              <w:rPr>
                <w:rFonts w:ascii="Arial" w:hAnsi="Arial" w:cs="Arial"/>
                <w:b/>
                <w:lang w:val="en-GB"/>
              </w:rPr>
            </w:pPr>
          </w:p>
        </w:tc>
      </w:tr>
      <w:tr w:rsidR="00CF6A57" w:rsidRPr="003B2936">
        <w:tblPrEx>
          <w:tblCellMar>
            <w:top w:w="0" w:type="dxa"/>
            <w:bottom w:w="0" w:type="dxa"/>
          </w:tblCellMar>
        </w:tblPrEx>
        <w:trPr>
          <w:cantSplit/>
        </w:trPr>
        <w:tc>
          <w:tcPr>
            <w:tcW w:w="1808" w:type="dxa"/>
            <w:tcBorders>
              <w:top w:val="single" w:sz="6" w:space="0" w:color="auto"/>
              <w:left w:val="single" w:sz="6" w:space="0" w:color="auto"/>
              <w:bottom w:val="single" w:sz="6" w:space="0" w:color="auto"/>
              <w:right w:val="single" w:sz="6" w:space="0" w:color="auto"/>
            </w:tcBorders>
          </w:tcPr>
          <w:p w:rsidR="00CF6A57" w:rsidRPr="003B2936" w:rsidRDefault="00CF6A57">
            <w:pPr>
              <w:tabs>
                <w:tab w:val="left" w:pos="0"/>
                <w:tab w:val="left" w:pos="851"/>
              </w:tabs>
              <w:ind w:left="851" w:hanging="851"/>
              <w:jc w:val="both"/>
              <w:rPr>
                <w:rFonts w:ascii="Arial" w:hAnsi="Arial" w:cs="Arial"/>
                <w:b/>
                <w:lang w:val="en-GB"/>
              </w:rPr>
            </w:pPr>
            <w:r w:rsidRPr="003B2936">
              <w:rPr>
                <w:rFonts w:ascii="Arial" w:hAnsi="Arial" w:cs="Arial"/>
                <w:b/>
                <w:lang w:val="en-GB"/>
              </w:rPr>
              <w:t>Contracting</w:t>
            </w:r>
          </w:p>
          <w:p w:rsidR="00CF6A57" w:rsidRPr="003B2936" w:rsidRDefault="00CF6A57">
            <w:pPr>
              <w:tabs>
                <w:tab w:val="left" w:pos="0"/>
                <w:tab w:val="left" w:pos="851"/>
              </w:tabs>
              <w:ind w:left="851" w:hanging="851"/>
              <w:jc w:val="both"/>
              <w:rPr>
                <w:rFonts w:ascii="Arial" w:hAnsi="Arial" w:cs="Arial"/>
                <w:b/>
                <w:lang w:val="en-GB"/>
              </w:rPr>
            </w:pPr>
            <w:r w:rsidRPr="003B2936">
              <w:rPr>
                <w:rFonts w:ascii="Arial" w:hAnsi="Arial" w:cs="Arial"/>
                <w:b/>
                <w:lang w:val="en-GB"/>
              </w:rPr>
              <w:t>Party</w:t>
            </w:r>
          </w:p>
          <w:p w:rsidR="00CF6A57" w:rsidRPr="003B2936"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bottom w:val="single" w:sz="6" w:space="0" w:color="auto"/>
              <w:right w:val="single" w:sz="6" w:space="0" w:color="auto"/>
            </w:tcBorders>
          </w:tcPr>
          <w:p w:rsidR="00CF6A57" w:rsidRPr="003B2936" w:rsidRDefault="00CF6A57">
            <w:pPr>
              <w:tabs>
                <w:tab w:val="left" w:pos="0"/>
                <w:tab w:val="left" w:pos="851"/>
              </w:tabs>
              <w:ind w:left="-957" w:firstLine="957"/>
              <w:jc w:val="both"/>
              <w:rPr>
                <w:rFonts w:ascii="Arial" w:hAnsi="Arial" w:cs="Arial"/>
                <w:b/>
                <w:lang w:val="en-GB"/>
              </w:rPr>
            </w:pPr>
            <w:r w:rsidRPr="003B2936">
              <w:rPr>
                <w:rFonts w:ascii="Arial" w:hAnsi="Arial" w:cs="Arial"/>
                <w:b/>
                <w:lang w:val="en-GB"/>
              </w:rPr>
              <w:t>Reservation</w:t>
            </w:r>
            <w:r w:rsidRPr="003B2936">
              <w:rPr>
                <w:rFonts w:ascii="Arial" w:hAnsi="Arial" w:cs="Arial"/>
                <w:b/>
                <w:position w:val="10"/>
                <w:lang w:val="en-GB"/>
              </w:rPr>
              <w:t>4</w:t>
            </w:r>
          </w:p>
        </w:tc>
        <w:tc>
          <w:tcPr>
            <w:tcW w:w="1797" w:type="dxa"/>
            <w:tcBorders>
              <w:top w:val="single" w:sz="6" w:space="0" w:color="auto"/>
              <w:bottom w:val="single" w:sz="6" w:space="0" w:color="auto"/>
              <w:right w:val="single" w:sz="6" w:space="0" w:color="auto"/>
            </w:tcBorders>
          </w:tcPr>
          <w:p w:rsidR="00CF6A57" w:rsidRPr="003B2936" w:rsidRDefault="00CF6A57">
            <w:pPr>
              <w:tabs>
                <w:tab w:val="left" w:pos="0"/>
                <w:tab w:val="left" w:pos="851"/>
              </w:tabs>
              <w:ind w:left="-2563" w:firstLine="2563"/>
              <w:jc w:val="both"/>
              <w:rPr>
                <w:rFonts w:ascii="Arial" w:hAnsi="Arial" w:cs="Arial"/>
                <w:b/>
                <w:lang w:val="en-GB"/>
              </w:rPr>
            </w:pPr>
            <w:r w:rsidRPr="003B2936">
              <w:rPr>
                <w:rFonts w:ascii="Arial" w:hAnsi="Arial" w:cs="Arial"/>
                <w:b/>
                <w:lang w:val="en-GB"/>
              </w:rPr>
              <w:t>Not applicable</w:t>
            </w:r>
            <w:r w:rsidRPr="003B2936">
              <w:rPr>
                <w:rFonts w:ascii="Arial" w:hAnsi="Arial" w:cs="Arial"/>
                <w:b/>
                <w:position w:val="10"/>
                <w:lang w:val="en-GB"/>
              </w:rPr>
              <w:t>5</w:t>
            </w:r>
          </w:p>
        </w:tc>
        <w:tc>
          <w:tcPr>
            <w:tcW w:w="1606" w:type="dxa"/>
            <w:tcBorders>
              <w:top w:val="single" w:sz="6" w:space="0" w:color="auto"/>
              <w:bottom w:val="single" w:sz="6" w:space="0" w:color="auto"/>
              <w:right w:val="single" w:sz="6" w:space="0" w:color="auto"/>
            </w:tcBorders>
          </w:tcPr>
          <w:p w:rsidR="00CF6A57" w:rsidRPr="003B2936" w:rsidRDefault="00CF6A57">
            <w:pPr>
              <w:tabs>
                <w:tab w:val="left" w:pos="0"/>
                <w:tab w:val="left" w:pos="851"/>
              </w:tabs>
              <w:ind w:left="-4169" w:firstLine="4169"/>
              <w:jc w:val="both"/>
              <w:rPr>
                <w:rFonts w:ascii="Arial" w:hAnsi="Arial" w:cs="Arial"/>
                <w:b/>
                <w:lang w:val="en-GB"/>
              </w:rPr>
            </w:pPr>
            <w:r w:rsidRPr="003B2936">
              <w:rPr>
                <w:rFonts w:ascii="Arial" w:hAnsi="Arial" w:cs="Arial"/>
                <w:b/>
                <w:lang w:val="en-GB"/>
              </w:rPr>
              <w:t>By legislation</w:t>
            </w:r>
          </w:p>
        </w:tc>
        <w:tc>
          <w:tcPr>
            <w:tcW w:w="1606" w:type="dxa"/>
            <w:tcBorders>
              <w:top w:val="single" w:sz="6" w:space="0" w:color="auto"/>
              <w:bottom w:val="single" w:sz="6" w:space="0" w:color="auto"/>
              <w:right w:val="single" w:sz="6" w:space="0" w:color="auto"/>
            </w:tcBorders>
          </w:tcPr>
          <w:p w:rsidR="00CF6A57" w:rsidRPr="003B2936" w:rsidRDefault="00CF6A57">
            <w:pPr>
              <w:tabs>
                <w:tab w:val="left" w:pos="0"/>
                <w:tab w:val="left" w:pos="851"/>
              </w:tabs>
              <w:ind w:left="-5775" w:firstLine="5775"/>
              <w:jc w:val="both"/>
              <w:rPr>
                <w:rFonts w:ascii="Arial" w:hAnsi="Arial" w:cs="Arial"/>
                <w:b/>
                <w:lang w:val="en-GB"/>
              </w:rPr>
            </w:pPr>
            <w:r w:rsidRPr="003B2936">
              <w:rPr>
                <w:rFonts w:ascii="Arial" w:hAnsi="Arial" w:cs="Arial"/>
                <w:b/>
                <w:lang w:val="en-GB"/>
              </w:rPr>
              <w:t>Administrative</w:t>
            </w:r>
          </w:p>
          <w:p w:rsidR="00CF6A57" w:rsidRPr="003B2936" w:rsidRDefault="00CF6A57">
            <w:pPr>
              <w:tabs>
                <w:tab w:val="left" w:pos="0"/>
                <w:tab w:val="left" w:pos="851"/>
              </w:tabs>
              <w:ind w:left="-5775" w:firstLine="5775"/>
              <w:jc w:val="both"/>
              <w:rPr>
                <w:rFonts w:ascii="Arial" w:hAnsi="Arial" w:cs="Arial"/>
                <w:b/>
                <w:lang w:val="en-GB"/>
              </w:rPr>
            </w:pPr>
            <w:r w:rsidRPr="003B2936">
              <w:rPr>
                <w:rFonts w:ascii="Arial" w:hAnsi="Arial" w:cs="Arial"/>
                <w:b/>
                <w:lang w:val="en-GB"/>
              </w:rPr>
              <w:t>action</w:t>
            </w:r>
          </w:p>
        </w:tc>
        <w:tc>
          <w:tcPr>
            <w:tcW w:w="1606" w:type="dxa"/>
            <w:tcBorders>
              <w:top w:val="single" w:sz="6" w:space="0" w:color="auto"/>
              <w:bottom w:val="single" w:sz="6" w:space="0" w:color="auto"/>
              <w:right w:val="single" w:sz="6" w:space="0" w:color="auto"/>
            </w:tcBorders>
          </w:tcPr>
          <w:p w:rsidR="00CF6A57" w:rsidRPr="003B2936" w:rsidRDefault="00CF6A57">
            <w:pPr>
              <w:tabs>
                <w:tab w:val="left" w:pos="0"/>
                <w:tab w:val="left" w:pos="851"/>
              </w:tabs>
              <w:ind w:left="-7381" w:firstLine="7381"/>
              <w:jc w:val="both"/>
              <w:rPr>
                <w:rFonts w:ascii="Arial" w:hAnsi="Arial" w:cs="Arial"/>
                <w:b/>
                <w:lang w:val="en-GB"/>
              </w:rPr>
            </w:pPr>
            <w:r w:rsidRPr="003B2936">
              <w:rPr>
                <w:rFonts w:ascii="Arial" w:hAnsi="Arial" w:cs="Arial"/>
                <w:b/>
                <w:lang w:val="en-GB"/>
              </w:rPr>
              <w:t>Voluntary</w:t>
            </w:r>
          </w:p>
          <w:p w:rsidR="00CF6A57" w:rsidRPr="003B2936" w:rsidRDefault="00CF6A57">
            <w:pPr>
              <w:tabs>
                <w:tab w:val="left" w:pos="0"/>
                <w:tab w:val="left" w:pos="851"/>
              </w:tabs>
              <w:ind w:left="-7381" w:firstLine="7381"/>
              <w:jc w:val="both"/>
              <w:rPr>
                <w:rFonts w:ascii="Arial" w:hAnsi="Arial" w:cs="Arial"/>
                <w:b/>
                <w:lang w:val="en-GB"/>
              </w:rPr>
            </w:pPr>
            <w:r w:rsidRPr="003B2936">
              <w:rPr>
                <w:rFonts w:ascii="Arial" w:hAnsi="Arial" w:cs="Arial"/>
                <w:b/>
                <w:lang w:val="en-GB"/>
              </w:rPr>
              <w:t>agreement</w:t>
            </w:r>
          </w:p>
        </w:tc>
      </w:tr>
      <w:tr w:rsidR="00CF6A57" w:rsidRPr="003B2936">
        <w:tblPrEx>
          <w:tblCellMar>
            <w:top w:w="0" w:type="dxa"/>
            <w:bottom w:w="0" w:type="dxa"/>
          </w:tblCellMar>
        </w:tblPrEx>
        <w:trPr>
          <w:cantSplit/>
        </w:trPr>
        <w:tc>
          <w:tcPr>
            <w:tcW w:w="1808" w:type="dxa"/>
            <w:tcBorders>
              <w:top w:val="single" w:sz="6" w:space="0" w:color="auto"/>
              <w:left w:val="single" w:sz="6" w:space="0" w:color="auto"/>
              <w:bottom w:val="single" w:sz="6" w:space="0" w:color="auto"/>
            </w:tcBorders>
          </w:tcPr>
          <w:p w:rsidR="00CF6A57" w:rsidRPr="003B2936" w:rsidRDefault="00CF6A57">
            <w:pPr>
              <w:tabs>
                <w:tab w:val="left" w:pos="0"/>
                <w:tab w:val="left" w:pos="851"/>
              </w:tabs>
              <w:ind w:left="851" w:hanging="851"/>
              <w:jc w:val="both"/>
              <w:rPr>
                <w:rFonts w:ascii="Arial" w:hAnsi="Arial" w:cs="Arial"/>
                <w:b/>
                <w:lang w:val="en-GB"/>
              </w:rPr>
            </w:pPr>
            <w:smartTag w:uri="urn:schemas-microsoft-com:office:smarttags" w:element="country-region">
              <w:smartTag w:uri="urn:schemas-microsoft-com:office:smarttags" w:element="place">
                <w:r w:rsidRPr="003B2936">
                  <w:rPr>
                    <w:rFonts w:ascii="Arial" w:hAnsi="Arial" w:cs="Arial"/>
                    <w:b/>
                    <w:lang w:val="en-GB"/>
                  </w:rPr>
                  <w:t>Sweden</w:t>
                </w:r>
              </w:smartTag>
            </w:smartTag>
          </w:p>
          <w:p w:rsidR="00CF6A57" w:rsidRPr="003B2936" w:rsidRDefault="00CF6A57">
            <w:pPr>
              <w:tabs>
                <w:tab w:val="left" w:pos="0"/>
                <w:tab w:val="left" w:pos="851"/>
              </w:tabs>
              <w:ind w:left="851" w:hanging="851"/>
              <w:jc w:val="both"/>
              <w:rPr>
                <w:rFonts w:ascii="Arial" w:hAnsi="Arial" w:cs="Arial"/>
                <w:b/>
                <w:lang w:val="en-GB"/>
              </w:rPr>
            </w:pPr>
          </w:p>
        </w:tc>
        <w:tc>
          <w:tcPr>
            <w:tcW w:w="1606" w:type="dxa"/>
            <w:tcBorders>
              <w:top w:val="single" w:sz="6" w:space="0" w:color="auto"/>
              <w:left w:val="single" w:sz="6" w:space="0" w:color="auto"/>
              <w:bottom w:val="single" w:sz="6" w:space="0" w:color="auto"/>
            </w:tcBorders>
          </w:tcPr>
          <w:p w:rsidR="00CF6A57" w:rsidRPr="003B2936" w:rsidRDefault="00CF6A57">
            <w:pPr>
              <w:tabs>
                <w:tab w:val="left" w:pos="0"/>
                <w:tab w:val="left" w:pos="851"/>
              </w:tabs>
              <w:ind w:left="-957" w:firstLine="957"/>
              <w:jc w:val="both"/>
              <w:rPr>
                <w:rFonts w:ascii="Arial" w:hAnsi="Arial" w:cs="Arial"/>
                <w:b/>
                <w:lang w:val="en-GB"/>
              </w:rPr>
            </w:pPr>
            <w:r w:rsidRPr="003B2936">
              <w:rPr>
                <w:rFonts w:ascii="Arial" w:hAnsi="Arial" w:cs="Arial"/>
                <w:b/>
                <w:lang w:val="en-GB"/>
              </w:rPr>
              <w:t>no</w:t>
            </w:r>
          </w:p>
        </w:tc>
        <w:tc>
          <w:tcPr>
            <w:tcW w:w="1797" w:type="dxa"/>
            <w:tcBorders>
              <w:top w:val="single" w:sz="6" w:space="0" w:color="auto"/>
              <w:left w:val="single" w:sz="6" w:space="0" w:color="auto"/>
              <w:bottom w:val="single" w:sz="6" w:space="0" w:color="auto"/>
            </w:tcBorders>
          </w:tcPr>
          <w:p w:rsidR="00CF6A57" w:rsidRPr="003B2936" w:rsidRDefault="00CF6A57">
            <w:pPr>
              <w:tabs>
                <w:tab w:val="left" w:pos="0"/>
                <w:tab w:val="left" w:pos="851"/>
              </w:tabs>
              <w:ind w:left="-2563" w:firstLine="2563"/>
              <w:jc w:val="both"/>
              <w:rPr>
                <w:rFonts w:ascii="Arial" w:hAnsi="Arial" w:cs="Arial"/>
                <w:b/>
                <w:lang w:val="en-GB"/>
              </w:rPr>
            </w:pPr>
          </w:p>
        </w:tc>
        <w:tc>
          <w:tcPr>
            <w:tcW w:w="1606" w:type="dxa"/>
            <w:tcBorders>
              <w:top w:val="single" w:sz="6" w:space="0" w:color="auto"/>
              <w:left w:val="single" w:sz="6" w:space="0" w:color="auto"/>
              <w:bottom w:val="single" w:sz="6" w:space="0" w:color="auto"/>
            </w:tcBorders>
          </w:tcPr>
          <w:p w:rsidR="00CF6A57" w:rsidRPr="003B2936" w:rsidRDefault="00CF6A57">
            <w:pPr>
              <w:tabs>
                <w:tab w:val="left" w:pos="0"/>
                <w:tab w:val="left" w:pos="851"/>
              </w:tabs>
              <w:ind w:left="-4169" w:firstLine="4169"/>
              <w:jc w:val="both"/>
              <w:rPr>
                <w:rFonts w:ascii="Arial" w:hAnsi="Arial" w:cs="Arial"/>
                <w:b/>
                <w:lang w:val="en-GB"/>
              </w:rPr>
            </w:pPr>
            <w:r w:rsidRPr="003B2936">
              <w:rPr>
                <w:rFonts w:ascii="Arial" w:hAnsi="Arial" w:cs="Arial"/>
                <w:b/>
                <w:lang w:val="en-GB"/>
              </w:rPr>
              <w:t>yes</w:t>
            </w:r>
          </w:p>
        </w:tc>
        <w:tc>
          <w:tcPr>
            <w:tcW w:w="1606" w:type="dxa"/>
            <w:tcBorders>
              <w:top w:val="single" w:sz="6" w:space="0" w:color="auto"/>
              <w:left w:val="single" w:sz="6" w:space="0" w:color="auto"/>
              <w:bottom w:val="single" w:sz="6" w:space="0" w:color="auto"/>
            </w:tcBorders>
          </w:tcPr>
          <w:p w:rsidR="00CF6A57" w:rsidRPr="003B2936" w:rsidRDefault="00CF6A57">
            <w:pPr>
              <w:tabs>
                <w:tab w:val="left" w:pos="0"/>
                <w:tab w:val="left" w:pos="851"/>
              </w:tabs>
              <w:ind w:left="-5775" w:firstLine="5775"/>
              <w:jc w:val="both"/>
              <w:rPr>
                <w:rFonts w:ascii="Arial" w:hAnsi="Arial" w:cs="Arial"/>
                <w:b/>
                <w:lang w:val="en-GB"/>
              </w:rPr>
            </w:pPr>
            <w:r w:rsidRPr="003B2936">
              <w:rPr>
                <w:rFonts w:ascii="Arial" w:hAnsi="Arial" w:cs="Arial"/>
                <w:b/>
                <w:lang w:val="en-GB"/>
              </w:rPr>
              <w:t>yes</w:t>
            </w:r>
          </w:p>
        </w:tc>
        <w:tc>
          <w:tcPr>
            <w:tcW w:w="1606" w:type="dxa"/>
            <w:tcBorders>
              <w:top w:val="single" w:sz="6" w:space="0" w:color="auto"/>
              <w:left w:val="single" w:sz="6" w:space="0" w:color="auto"/>
              <w:bottom w:val="single" w:sz="6" w:space="0" w:color="auto"/>
              <w:right w:val="single" w:sz="6" w:space="0" w:color="auto"/>
            </w:tcBorders>
          </w:tcPr>
          <w:p w:rsidR="00CF6A57" w:rsidRPr="003B2936" w:rsidRDefault="00CF6A57">
            <w:pPr>
              <w:tabs>
                <w:tab w:val="left" w:pos="0"/>
                <w:tab w:val="left" w:pos="851"/>
              </w:tabs>
              <w:ind w:left="-7381" w:firstLine="7381"/>
              <w:jc w:val="both"/>
              <w:rPr>
                <w:rFonts w:ascii="Arial" w:hAnsi="Arial" w:cs="Arial"/>
                <w:b/>
                <w:lang w:val="en-GB"/>
              </w:rPr>
            </w:pPr>
            <w:r w:rsidRPr="003B2936">
              <w:rPr>
                <w:rFonts w:ascii="Arial" w:hAnsi="Arial" w:cs="Arial"/>
                <w:b/>
                <w:lang w:val="en-GB"/>
              </w:rPr>
              <w:t>yes</w:t>
            </w:r>
          </w:p>
        </w:tc>
      </w:tr>
    </w:tbl>
    <w:p w:rsidR="003B2936" w:rsidRDefault="003B2936">
      <w:pPr>
        <w:tabs>
          <w:tab w:val="left" w:pos="0"/>
          <w:tab w:val="left" w:pos="566"/>
          <w:tab w:val="left" w:pos="1134"/>
          <w:tab w:val="left" w:leader="dot" w:pos="9638"/>
        </w:tabs>
        <w:jc w:val="both"/>
        <w:rPr>
          <w:rFonts w:ascii="Arial" w:hAnsi="Arial" w:cs="Arial"/>
          <w:lang w:val="de-DE"/>
        </w:rPr>
      </w:pPr>
    </w:p>
    <w:p w:rsidR="00CF6A57" w:rsidRPr="00A96E02" w:rsidRDefault="00CF6A57">
      <w:pPr>
        <w:tabs>
          <w:tab w:val="left" w:pos="0"/>
          <w:tab w:val="left" w:pos="566"/>
          <w:tab w:val="left" w:pos="1134"/>
          <w:tab w:val="left" w:leader="dot" w:pos="9638"/>
        </w:tabs>
        <w:jc w:val="both"/>
        <w:rPr>
          <w:rFonts w:ascii="Arial" w:hAnsi="Arial" w:cs="Arial"/>
          <w:i/>
          <w:lang w:val="de-DE"/>
        </w:rPr>
      </w:pPr>
      <w:r w:rsidRPr="00A96E02">
        <w:rPr>
          <w:rFonts w:ascii="Arial" w:hAnsi="Arial" w:cs="Arial"/>
          <w:i/>
          <w:lang w:val="de-DE"/>
        </w:rPr>
        <w:t>Notes</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1.</w:t>
      </w:r>
      <w:r w:rsidRPr="00A96E02">
        <w:rPr>
          <w:rFonts w:ascii="Arial" w:hAnsi="Arial" w:cs="Arial"/>
          <w:i/>
          <w:lang w:val="en-GB"/>
        </w:rPr>
        <w:tab/>
        <w:t xml:space="preserve">Give information on specific measures taken to give effect to this Decision. </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2.</w:t>
      </w:r>
      <w:r w:rsidRPr="00A96E02">
        <w:rPr>
          <w:rFonts w:ascii="Arial" w:hAnsi="Arial" w:cs="Arial"/>
          <w:i/>
          <w:lang w:val="en-GB"/>
        </w:rPr>
        <w:tab/>
        <w:t>Provide information on any special difficulties encountered, such as practical or legal problems, in the implementation of this Decision.</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3.</w:t>
      </w:r>
      <w:r w:rsidRPr="00A96E02">
        <w:rPr>
          <w:rFonts w:ascii="Arial" w:hAnsi="Arial" w:cs="Arial"/>
          <w:i/>
          <w:lang w:val="en-GB"/>
        </w:rPr>
        <w:tab/>
        <w:t>The reasons for not having fully implemented this Decision should be spelt out clearly and plans for full implementation should be reported.</w:t>
      </w:r>
    </w:p>
    <w:p w:rsidR="00CF6A57" w:rsidRPr="00A96E02" w:rsidRDefault="00CF6A57">
      <w:pPr>
        <w:tabs>
          <w:tab w:val="left" w:pos="0"/>
          <w:tab w:val="left" w:pos="566"/>
          <w:tab w:val="left" w:leader="dot" w:pos="9638"/>
        </w:tabs>
        <w:ind w:left="566" w:hanging="566"/>
        <w:jc w:val="both"/>
        <w:rPr>
          <w:rFonts w:ascii="Arial" w:hAnsi="Arial" w:cs="Arial"/>
          <w:i/>
          <w:lang w:val="en-GB"/>
        </w:rPr>
      </w:pPr>
      <w:r w:rsidRPr="00A96E02">
        <w:rPr>
          <w:rFonts w:ascii="Arial" w:hAnsi="Arial" w:cs="Arial"/>
          <w:i/>
          <w:lang w:val="en-GB"/>
        </w:rPr>
        <w:t>4.</w:t>
      </w:r>
      <w:r w:rsidRPr="00A96E02">
        <w:rPr>
          <w:rFonts w:ascii="Arial" w:hAnsi="Arial" w:cs="Arial"/>
          <w:i/>
          <w:lang w:val="en-GB"/>
        </w:rPr>
        <w:tab/>
        <w:t>Report on any progress towards lifting the reservation on this Decision.</w:t>
      </w:r>
    </w:p>
    <w:p w:rsidR="00CF6A57" w:rsidRPr="00CF6A57" w:rsidRDefault="00CF6A57">
      <w:pPr>
        <w:tabs>
          <w:tab w:val="left" w:pos="0"/>
          <w:tab w:val="left" w:pos="566"/>
          <w:tab w:val="left" w:pos="720"/>
        </w:tabs>
        <w:jc w:val="both"/>
        <w:rPr>
          <w:rFonts w:ascii="Arial" w:hAnsi="Arial" w:cs="Arial"/>
          <w:lang w:val="en-GB"/>
        </w:rPr>
      </w:pPr>
    </w:p>
    <w:p w:rsidR="00CF6A57" w:rsidRPr="00A96E02" w:rsidRDefault="00CF6A57">
      <w:pPr>
        <w:tabs>
          <w:tab w:val="left" w:pos="0"/>
          <w:tab w:val="left" w:pos="566"/>
          <w:tab w:val="left" w:pos="720"/>
        </w:tabs>
        <w:jc w:val="both"/>
        <w:rPr>
          <w:rFonts w:ascii="Arial" w:hAnsi="Arial" w:cs="Arial"/>
        </w:rPr>
      </w:pPr>
      <w:r w:rsidRPr="00A96E02">
        <w:rPr>
          <w:rFonts w:ascii="Arial" w:hAnsi="Arial" w:cs="Arial"/>
        </w:rPr>
        <w:t>In 1991 the Swedish government set the goal that chlorinated paraffins should be phased out by the year 2000. The total use of chlorinated paraffins (all chain-lengths) in Sweden has decreased by 75% between 1990 and 1997. The use of short-chained highly chlorinated paraffins in metal working fluids has been reduced by 90% between 1990 and 1995. The use of chlorinated paraffins in Sweden has been reduced mainly through activities undertaken by producers, importers and users. The Swedish EPA and the National Chemicals Inspectorate have often acted as partners in those activities and in some cases the phase-out was initiated by the authorities. Work continues in the industry and among producers to replace the few remaining uses.</w:t>
      </w:r>
    </w:p>
    <w:p w:rsidR="00CF6A57" w:rsidRPr="00A96E02" w:rsidRDefault="00CF6A57">
      <w:pPr>
        <w:tabs>
          <w:tab w:val="left" w:pos="0"/>
          <w:tab w:val="left" w:pos="566"/>
          <w:tab w:val="left" w:pos="720"/>
        </w:tabs>
        <w:jc w:val="both"/>
        <w:rPr>
          <w:rFonts w:ascii="Arial" w:hAnsi="Arial" w:cs="Arial"/>
        </w:rPr>
      </w:pPr>
    </w:p>
    <w:p w:rsidR="00CF6A57" w:rsidRPr="00A96E02" w:rsidRDefault="00CF6A57">
      <w:pPr>
        <w:tabs>
          <w:tab w:val="left" w:pos="0"/>
          <w:tab w:val="left" w:pos="566"/>
          <w:tab w:val="left" w:pos="720"/>
        </w:tabs>
        <w:jc w:val="both"/>
        <w:rPr>
          <w:rFonts w:ascii="Arial" w:hAnsi="Arial" w:cs="Arial"/>
        </w:rPr>
      </w:pPr>
      <w:r w:rsidRPr="00A96E02">
        <w:rPr>
          <w:rFonts w:ascii="Arial" w:hAnsi="Arial" w:cs="Arial"/>
        </w:rPr>
        <w:t>The total use of SCCPs has further decreased with 95% from 1995 to 2003. The total use of chlorinated paraffines was between 250 and 300 tonnes in 2003 of which only 3 % was short-chained. Remaining uses of chlorinated paraffines (C10-17, waxes) are as cooling agents and lubricants (60%), in plastics and rubber manufacture ( 18%), paints and sealants (19%), other uses ( 3%).</w:t>
      </w:r>
    </w:p>
    <w:p w:rsidR="00CF6A57" w:rsidRPr="00A96E02" w:rsidRDefault="00CF6A57">
      <w:pPr>
        <w:tabs>
          <w:tab w:val="left" w:pos="0"/>
          <w:tab w:val="left" w:pos="566"/>
          <w:tab w:val="left" w:pos="720"/>
        </w:tabs>
        <w:jc w:val="both"/>
        <w:rPr>
          <w:rFonts w:ascii="Arial" w:hAnsi="Arial" w:cs="Arial"/>
        </w:rPr>
      </w:pPr>
    </w:p>
    <w:p w:rsidR="00CF6A57" w:rsidRPr="00A96E02" w:rsidRDefault="00CF6A57">
      <w:pPr>
        <w:pStyle w:val="bijschrift"/>
        <w:autoSpaceDE w:val="0"/>
        <w:autoSpaceDN w:val="0"/>
        <w:adjustRightInd w:val="0"/>
        <w:rPr>
          <w:rFonts w:ascii="Arial" w:hAnsi="Arial" w:cs="Arial"/>
          <w:sz w:val="20"/>
          <w:lang w:val="en-GB"/>
        </w:rPr>
      </w:pPr>
      <w:r w:rsidRPr="00A96E02">
        <w:rPr>
          <w:rFonts w:ascii="Arial" w:hAnsi="Arial" w:cs="Arial"/>
          <w:sz w:val="20"/>
          <w:lang w:val="en-GB"/>
        </w:rPr>
        <w:t>On the EU level SCCPs have also recently been regulated through directive 2002/45/EC:</w:t>
      </w:r>
    </w:p>
    <w:p w:rsidR="00CF6A57" w:rsidRPr="00A96E02" w:rsidRDefault="00CF6A57">
      <w:pPr>
        <w:autoSpaceDE w:val="0"/>
        <w:autoSpaceDN w:val="0"/>
        <w:adjustRightInd w:val="0"/>
        <w:rPr>
          <w:rFonts w:ascii="Arial" w:hAnsi="Arial" w:cs="Arial"/>
          <w:lang w:val="en-GB"/>
        </w:rPr>
      </w:pPr>
    </w:p>
    <w:p w:rsidR="00CF6A57" w:rsidRPr="00A96E02" w:rsidRDefault="00CF6A57">
      <w:pPr>
        <w:autoSpaceDE w:val="0"/>
        <w:autoSpaceDN w:val="0"/>
        <w:adjustRightInd w:val="0"/>
        <w:rPr>
          <w:rFonts w:ascii="Arial" w:hAnsi="Arial" w:cs="Arial"/>
          <w:lang w:val="en-GB"/>
        </w:rPr>
      </w:pPr>
      <w:r w:rsidRPr="00A96E02">
        <w:rPr>
          <w:rFonts w:ascii="Arial" w:hAnsi="Arial" w:cs="Arial"/>
          <w:lang w:val="en-GB"/>
        </w:rPr>
        <w:t>Alkanes, C10-C13, chloro (short-chainchlorinated paraffins)</w:t>
      </w:r>
    </w:p>
    <w:p w:rsidR="00CF6A57" w:rsidRPr="00A96E02" w:rsidRDefault="00CF6A57">
      <w:pPr>
        <w:autoSpaceDE w:val="0"/>
        <w:autoSpaceDN w:val="0"/>
        <w:adjustRightInd w:val="0"/>
        <w:rPr>
          <w:rFonts w:ascii="Arial" w:hAnsi="Arial" w:cs="Arial"/>
          <w:lang w:val="en-GB"/>
        </w:rPr>
      </w:pPr>
    </w:p>
    <w:p w:rsidR="00CF6A57" w:rsidRPr="00A96E02" w:rsidRDefault="00CF6A57">
      <w:pPr>
        <w:autoSpaceDE w:val="0"/>
        <w:autoSpaceDN w:val="0"/>
        <w:adjustRightInd w:val="0"/>
        <w:rPr>
          <w:rFonts w:ascii="Arial" w:hAnsi="Arial" w:cs="Arial"/>
          <w:lang w:val="en-GB"/>
        </w:rPr>
      </w:pPr>
      <w:r w:rsidRPr="00A96E02">
        <w:rPr>
          <w:rFonts w:ascii="Arial" w:hAnsi="Arial" w:cs="Arial"/>
          <w:lang w:val="en-GB"/>
        </w:rPr>
        <w:t>1. May not be placed on the market for use as substances or as</w:t>
      </w:r>
      <w:r w:rsidR="00A96E02">
        <w:rPr>
          <w:rFonts w:ascii="Arial" w:hAnsi="Arial" w:cs="Arial"/>
          <w:lang w:val="en-GB"/>
        </w:rPr>
        <w:t xml:space="preserve"> </w:t>
      </w:r>
      <w:r w:rsidRPr="00A96E02">
        <w:rPr>
          <w:rFonts w:ascii="Arial" w:hAnsi="Arial" w:cs="Arial"/>
          <w:lang w:val="en-GB"/>
        </w:rPr>
        <w:t>constituents of other substances or preparations in concentrations</w:t>
      </w:r>
      <w:r w:rsidR="00A96E02">
        <w:rPr>
          <w:rFonts w:ascii="Arial" w:hAnsi="Arial" w:cs="Arial"/>
          <w:lang w:val="en-GB"/>
        </w:rPr>
        <w:t xml:space="preserve"> </w:t>
      </w:r>
      <w:r w:rsidRPr="00A96E02">
        <w:rPr>
          <w:rFonts w:ascii="Arial" w:hAnsi="Arial" w:cs="Arial"/>
          <w:lang w:val="en-GB"/>
        </w:rPr>
        <w:t>higher than 1 %:</w:t>
      </w:r>
    </w:p>
    <w:p w:rsidR="00CF6A57" w:rsidRPr="00A96E02" w:rsidRDefault="00CF6A57">
      <w:pPr>
        <w:autoSpaceDE w:val="0"/>
        <w:autoSpaceDN w:val="0"/>
        <w:adjustRightInd w:val="0"/>
        <w:rPr>
          <w:rFonts w:ascii="Arial" w:hAnsi="Arial" w:cs="Arial"/>
          <w:lang w:val="en-GB"/>
        </w:rPr>
      </w:pPr>
      <w:r w:rsidRPr="00A96E02">
        <w:rPr>
          <w:rFonts w:ascii="Arial" w:hAnsi="Arial" w:cs="Arial"/>
          <w:lang w:val="en-GB"/>
        </w:rPr>
        <w:t>— in metalworking;</w:t>
      </w:r>
    </w:p>
    <w:p w:rsidR="00CF6A57" w:rsidRPr="00A96E02" w:rsidRDefault="00CF6A57">
      <w:pPr>
        <w:autoSpaceDE w:val="0"/>
        <w:autoSpaceDN w:val="0"/>
        <w:adjustRightInd w:val="0"/>
        <w:rPr>
          <w:rFonts w:ascii="Arial" w:hAnsi="Arial" w:cs="Arial"/>
          <w:lang w:val="en-GB"/>
        </w:rPr>
      </w:pPr>
      <w:r w:rsidRPr="00A96E02">
        <w:rPr>
          <w:rFonts w:ascii="Arial" w:hAnsi="Arial" w:cs="Arial"/>
          <w:lang w:val="en-GB"/>
        </w:rPr>
        <w:t>— for fat liquoring of leather.</w:t>
      </w:r>
    </w:p>
    <w:p w:rsidR="00A96E02" w:rsidRDefault="00A96E02">
      <w:pPr>
        <w:autoSpaceDE w:val="0"/>
        <w:autoSpaceDN w:val="0"/>
        <w:adjustRightInd w:val="0"/>
        <w:rPr>
          <w:rFonts w:ascii="Arial" w:hAnsi="Arial" w:cs="Arial"/>
          <w:lang w:val="en-GB"/>
        </w:rPr>
      </w:pPr>
    </w:p>
    <w:p w:rsidR="00CF6A57" w:rsidRPr="00A96E02" w:rsidRDefault="00CF6A57">
      <w:pPr>
        <w:autoSpaceDE w:val="0"/>
        <w:autoSpaceDN w:val="0"/>
        <w:adjustRightInd w:val="0"/>
        <w:rPr>
          <w:rFonts w:ascii="Arial" w:hAnsi="Arial" w:cs="Arial"/>
          <w:lang w:val="sv-SE"/>
        </w:rPr>
      </w:pPr>
      <w:r w:rsidRPr="00A96E02">
        <w:rPr>
          <w:rFonts w:ascii="Arial" w:hAnsi="Arial" w:cs="Arial"/>
          <w:lang w:val="en-GB"/>
        </w:rPr>
        <w:t>2. Before 1 January 2003 all remaining uses of SCCPs will be</w:t>
      </w:r>
      <w:r w:rsidR="00A96E02">
        <w:rPr>
          <w:rFonts w:ascii="Arial" w:hAnsi="Arial" w:cs="Arial"/>
          <w:lang w:val="en-GB"/>
        </w:rPr>
        <w:t xml:space="preserve"> </w:t>
      </w:r>
      <w:r w:rsidRPr="00A96E02">
        <w:rPr>
          <w:rFonts w:ascii="Arial" w:hAnsi="Arial" w:cs="Arial"/>
          <w:lang w:val="en-GB"/>
        </w:rPr>
        <w:t>reviewed by the European Commission, in cooperation with the</w:t>
      </w:r>
      <w:r w:rsidR="00A96E02">
        <w:rPr>
          <w:rFonts w:ascii="Arial" w:hAnsi="Arial" w:cs="Arial"/>
          <w:lang w:val="en-GB"/>
        </w:rPr>
        <w:t xml:space="preserve"> </w:t>
      </w:r>
      <w:smartTag w:uri="urn:schemas-microsoft-com:office:smarttags" w:element="place">
        <w:smartTag w:uri="urn:schemas-microsoft-com:office:smarttags" w:element="PlaceName">
          <w:r w:rsidRPr="00A96E02">
            <w:rPr>
              <w:rFonts w:ascii="Arial" w:hAnsi="Arial" w:cs="Arial"/>
              <w:lang w:val="en-GB"/>
            </w:rPr>
            <w:t>Member</w:t>
          </w:r>
        </w:smartTag>
        <w:r w:rsidRPr="00A96E02">
          <w:rPr>
            <w:rFonts w:ascii="Arial" w:hAnsi="Arial" w:cs="Arial"/>
            <w:lang w:val="en-GB"/>
          </w:rPr>
          <w:t xml:space="preserve"> </w:t>
        </w:r>
        <w:smartTag w:uri="urn:schemas-microsoft-com:office:smarttags" w:element="PlaceType">
          <w:r w:rsidRPr="00A96E02">
            <w:rPr>
              <w:rFonts w:ascii="Arial" w:hAnsi="Arial" w:cs="Arial"/>
              <w:lang w:val="en-GB"/>
            </w:rPr>
            <w:t>States</w:t>
          </w:r>
        </w:smartTag>
      </w:smartTag>
      <w:r w:rsidRPr="00A96E02">
        <w:rPr>
          <w:rFonts w:ascii="Arial" w:hAnsi="Arial" w:cs="Arial"/>
          <w:lang w:val="en-GB"/>
        </w:rPr>
        <w:t xml:space="preserve"> and the OSPARCommission, in the light of any</w:t>
      </w:r>
      <w:r w:rsidR="00A96E02">
        <w:rPr>
          <w:rFonts w:ascii="Arial" w:hAnsi="Arial" w:cs="Arial"/>
          <w:lang w:val="en-GB"/>
        </w:rPr>
        <w:t xml:space="preserve"> </w:t>
      </w:r>
      <w:r w:rsidRPr="00A96E02">
        <w:rPr>
          <w:rFonts w:ascii="Arial" w:hAnsi="Arial" w:cs="Arial"/>
          <w:lang w:val="en-GB"/>
        </w:rPr>
        <w:t>relevant new scientific data on risks posed by SCCPs to health and</w:t>
      </w:r>
      <w:r w:rsidR="00A96E02">
        <w:rPr>
          <w:rFonts w:ascii="Arial" w:hAnsi="Arial" w:cs="Arial"/>
          <w:lang w:val="en-GB"/>
        </w:rPr>
        <w:t xml:space="preserve"> </w:t>
      </w:r>
      <w:r w:rsidRPr="00A96E02">
        <w:rPr>
          <w:rFonts w:ascii="Arial" w:hAnsi="Arial" w:cs="Arial"/>
          <w:lang w:val="en-GB"/>
        </w:rPr>
        <w:t>the environment.</w:t>
      </w:r>
      <w:r w:rsidR="00A96E02">
        <w:rPr>
          <w:rFonts w:ascii="Arial" w:hAnsi="Arial" w:cs="Arial"/>
          <w:lang w:val="en-GB"/>
        </w:rPr>
        <w:t xml:space="preserve"> </w:t>
      </w:r>
      <w:r w:rsidRPr="00A96E02">
        <w:rPr>
          <w:rFonts w:ascii="Arial" w:hAnsi="Arial" w:cs="Arial"/>
          <w:lang w:val="en-GB"/>
        </w:rPr>
        <w:t>The European Parliament will be informed of the outcome of this</w:t>
      </w:r>
      <w:r w:rsidR="00A96E02">
        <w:rPr>
          <w:rFonts w:ascii="Arial" w:hAnsi="Arial" w:cs="Arial"/>
          <w:lang w:val="en-GB"/>
        </w:rPr>
        <w:t xml:space="preserve"> </w:t>
      </w:r>
      <w:r w:rsidRPr="00A96E02">
        <w:rPr>
          <w:rFonts w:ascii="Arial" w:hAnsi="Arial" w:cs="Arial"/>
          <w:lang w:val="sv-SE"/>
        </w:rPr>
        <w:t>review.’</w:t>
      </w:r>
    </w:p>
    <w:p w:rsidR="00CF6A57" w:rsidRPr="00CF6A57" w:rsidRDefault="00CF6A57">
      <w:pPr>
        <w:tabs>
          <w:tab w:val="left" w:pos="0"/>
          <w:tab w:val="left" w:pos="566"/>
          <w:tab w:val="left" w:pos="720"/>
        </w:tabs>
        <w:jc w:val="both"/>
        <w:rPr>
          <w:rFonts w:ascii="Arial" w:hAnsi="Arial" w:cs="Arial"/>
          <w:lang w:val="en-GB"/>
        </w:rPr>
      </w:pPr>
    </w:p>
    <w:p w:rsidR="00A96E02" w:rsidRPr="00844174" w:rsidRDefault="00CF6A57" w:rsidP="00844174">
      <w:pPr>
        <w:pStyle w:val="Heading1"/>
        <w:rPr>
          <w:kern w:val="28"/>
          <w:sz w:val="28"/>
        </w:rPr>
      </w:pPr>
      <w:r w:rsidRPr="00CF6A57">
        <w:br w:type="page"/>
      </w:r>
      <w:bookmarkStart w:id="26" w:name="_Toc145475035"/>
      <w:r w:rsidR="00A96E02" w:rsidRPr="00844174">
        <w:rPr>
          <w:kern w:val="28"/>
          <w:sz w:val="28"/>
        </w:rPr>
        <w:lastRenderedPageBreak/>
        <w:t xml:space="preserve">Annex 8: </w:t>
      </w:r>
      <w:smartTag w:uri="urn:schemas-microsoft-com:office:smarttags" w:element="country-region">
        <w:smartTag w:uri="urn:schemas-microsoft-com:office:smarttags" w:element="place">
          <w:r w:rsidR="00A96E02" w:rsidRPr="00844174">
            <w:rPr>
              <w:kern w:val="28"/>
              <w:sz w:val="28"/>
            </w:rPr>
            <w:t>Switzerland</w:t>
          </w:r>
        </w:smartTag>
      </w:smartTag>
      <w:bookmarkEnd w:id="26"/>
    </w:p>
    <w:p w:rsidR="00A96E02" w:rsidRPr="008F7AC8" w:rsidRDefault="00A96E02" w:rsidP="00A96E02">
      <w:pPr>
        <w:pStyle w:val="Footer"/>
        <w:suppressAutoHyphens/>
        <w:jc w:val="center"/>
        <w:rPr>
          <w:rFonts w:ascii="Arial" w:hAnsi="Arial" w:cs="Arial"/>
          <w:b/>
        </w:rPr>
      </w:pPr>
    </w:p>
    <w:p w:rsidR="00A96E02" w:rsidRPr="00844174" w:rsidRDefault="00A96E02" w:rsidP="00A96E02">
      <w:pPr>
        <w:pStyle w:val="Footer"/>
        <w:suppressAutoHyphens/>
        <w:jc w:val="center"/>
        <w:rPr>
          <w:rFonts w:ascii="Arial" w:hAnsi="Arial" w:cs="Arial"/>
          <w:b/>
          <w:sz w:val="24"/>
          <w:szCs w:val="24"/>
        </w:rPr>
      </w:pPr>
      <w:r w:rsidRPr="00844174">
        <w:rPr>
          <w:rFonts w:ascii="Arial" w:hAnsi="Arial" w:cs="Arial"/>
          <w:b/>
          <w:sz w:val="24"/>
          <w:szCs w:val="24"/>
        </w:rPr>
        <w:t>Swiss Implementation Report on</w:t>
      </w:r>
    </w:p>
    <w:p w:rsidR="00A96E02" w:rsidRPr="00844174" w:rsidRDefault="00A96E02" w:rsidP="00A96E02">
      <w:pPr>
        <w:pStyle w:val="Footer"/>
        <w:suppressAutoHyphens/>
        <w:jc w:val="center"/>
        <w:rPr>
          <w:rFonts w:ascii="Arial" w:hAnsi="Arial" w:cs="Arial"/>
          <w:b/>
          <w:sz w:val="24"/>
          <w:szCs w:val="24"/>
        </w:rPr>
      </w:pPr>
      <w:r w:rsidRPr="00844174">
        <w:rPr>
          <w:rFonts w:ascii="Arial" w:hAnsi="Arial" w:cs="Arial"/>
          <w:b/>
          <w:sz w:val="24"/>
          <w:szCs w:val="24"/>
        </w:rPr>
        <w:t>PARCOM Decision 95/1 on the Phasing Out of Short Chained Chlorinated Paraffins</w:t>
      </w:r>
    </w:p>
    <w:p w:rsidR="00A96E02" w:rsidRPr="00CF6A57" w:rsidRDefault="00A96E02" w:rsidP="00A96E02">
      <w:pPr>
        <w:rPr>
          <w:rFonts w:ascii="Arial" w:hAnsi="Arial" w:cs="Arial"/>
        </w:rPr>
      </w:pPr>
    </w:p>
    <w:p w:rsidR="00CF6A57" w:rsidRPr="00A96E02" w:rsidRDefault="00CF6A57">
      <w:pPr>
        <w:tabs>
          <w:tab w:val="left" w:pos="0"/>
          <w:tab w:val="left" w:leader="dot" w:pos="9638"/>
        </w:tabs>
        <w:jc w:val="both"/>
        <w:outlineLvl w:val="0"/>
        <w:rPr>
          <w:rFonts w:ascii="Arial" w:hAnsi="Arial" w:cs="Arial"/>
          <w:lang w:val="en-GB"/>
        </w:rPr>
      </w:pPr>
      <w:r w:rsidRPr="00A96E02">
        <w:rPr>
          <w:rFonts w:ascii="Arial" w:hAnsi="Arial" w:cs="Arial"/>
          <w:lang w:val="en-GB"/>
        </w:rPr>
        <w:t>A   Phase out the use of SCCP in accordance with the deadlines</w:t>
      </w:r>
    </w:p>
    <w:p w:rsidR="00CF6A57" w:rsidRPr="00A96E02" w:rsidRDefault="00CF6A57">
      <w:pPr>
        <w:tabs>
          <w:tab w:val="left" w:pos="0"/>
          <w:tab w:val="left" w:leader="dot" w:pos="9638"/>
        </w:tabs>
        <w:jc w:val="both"/>
        <w:outlineLvl w:val="0"/>
        <w:rPr>
          <w:rFonts w:ascii="Arial" w:hAnsi="Arial" w:cs="Arial"/>
          <w:lang w:val="en-GB"/>
        </w:rPr>
      </w:pPr>
    </w:p>
    <w:tbl>
      <w:tblPr>
        <w:tblW w:w="10029" w:type="dxa"/>
        <w:tblLayout w:type="fixed"/>
        <w:tblLook w:val="0000" w:firstRow="0" w:lastRow="0" w:firstColumn="0" w:lastColumn="0" w:noHBand="0" w:noVBand="0"/>
      </w:tblPr>
      <w:tblGrid>
        <w:gridCol w:w="1808"/>
        <w:gridCol w:w="1606"/>
        <w:gridCol w:w="1797"/>
        <w:gridCol w:w="1606"/>
        <w:gridCol w:w="1606"/>
        <w:gridCol w:w="1606"/>
      </w:tblGrid>
      <w:tr w:rsidR="00CF6A57" w:rsidRPr="00A96E02">
        <w:tblPrEx>
          <w:tblCellMar>
            <w:top w:w="0" w:type="dxa"/>
            <w:bottom w:w="0" w:type="dxa"/>
          </w:tblCellMar>
        </w:tblPrEx>
        <w:trPr>
          <w:cantSplit/>
        </w:trPr>
        <w:tc>
          <w:tcPr>
            <w:tcW w:w="1808" w:type="dxa"/>
            <w:tcBorders>
              <w:top w:val="single" w:sz="6" w:space="0" w:color="auto"/>
              <w:left w:val="single" w:sz="6" w:space="0" w:color="auto"/>
              <w:right w:val="single" w:sz="6" w:space="0" w:color="auto"/>
            </w:tcBorders>
          </w:tcPr>
          <w:p w:rsidR="00CF6A57" w:rsidRPr="00A96E02" w:rsidRDefault="00CF6A57">
            <w:pPr>
              <w:tabs>
                <w:tab w:val="left" w:pos="0"/>
                <w:tab w:val="left" w:pos="851"/>
              </w:tabs>
              <w:ind w:left="851" w:hanging="851"/>
              <w:jc w:val="both"/>
              <w:rPr>
                <w:rFonts w:ascii="Arial" w:hAnsi="Arial" w:cs="Arial"/>
                <w:lang w:val="en-GB"/>
              </w:rPr>
            </w:pPr>
          </w:p>
        </w:tc>
        <w:tc>
          <w:tcPr>
            <w:tcW w:w="1606" w:type="dxa"/>
            <w:tcBorders>
              <w:top w:val="single" w:sz="6" w:space="0" w:color="auto"/>
              <w:right w:val="single" w:sz="6" w:space="0" w:color="auto"/>
            </w:tcBorders>
          </w:tcPr>
          <w:p w:rsidR="00CF6A57" w:rsidRPr="00A96E02" w:rsidRDefault="00CF6A57">
            <w:pPr>
              <w:tabs>
                <w:tab w:val="left" w:pos="0"/>
                <w:tab w:val="left" w:pos="851"/>
              </w:tabs>
              <w:ind w:left="-957" w:firstLine="957"/>
              <w:jc w:val="both"/>
              <w:rPr>
                <w:rFonts w:ascii="Arial" w:hAnsi="Arial" w:cs="Arial"/>
                <w:lang w:val="en-GB"/>
              </w:rPr>
            </w:pPr>
          </w:p>
        </w:tc>
        <w:tc>
          <w:tcPr>
            <w:tcW w:w="1797" w:type="dxa"/>
            <w:tcBorders>
              <w:top w:val="single" w:sz="6" w:space="0" w:color="auto"/>
              <w:right w:val="single" w:sz="6" w:space="0" w:color="auto"/>
            </w:tcBorders>
          </w:tcPr>
          <w:p w:rsidR="00CF6A57" w:rsidRPr="00A96E02" w:rsidRDefault="00CF6A57">
            <w:pPr>
              <w:tabs>
                <w:tab w:val="left" w:pos="0"/>
                <w:tab w:val="left" w:pos="851"/>
              </w:tabs>
              <w:ind w:left="-2563" w:firstLine="2563"/>
              <w:jc w:val="both"/>
              <w:rPr>
                <w:rFonts w:ascii="Arial" w:hAnsi="Arial" w:cs="Arial"/>
                <w:lang w:val="en-GB"/>
              </w:rPr>
            </w:pPr>
          </w:p>
        </w:tc>
        <w:tc>
          <w:tcPr>
            <w:tcW w:w="4818" w:type="dxa"/>
            <w:gridSpan w:val="3"/>
            <w:tcBorders>
              <w:top w:val="single" w:sz="6" w:space="0" w:color="auto"/>
              <w:right w:val="single" w:sz="6" w:space="0" w:color="auto"/>
            </w:tcBorders>
          </w:tcPr>
          <w:p w:rsidR="00CF6A57" w:rsidRPr="00A96E02" w:rsidRDefault="00CF6A57">
            <w:pPr>
              <w:tabs>
                <w:tab w:val="left" w:leader="dot" w:pos="9638"/>
              </w:tabs>
              <w:ind w:left="851"/>
              <w:jc w:val="both"/>
              <w:rPr>
                <w:rFonts w:ascii="Arial" w:hAnsi="Arial" w:cs="Arial"/>
                <w:lang w:val="en-GB"/>
              </w:rPr>
            </w:pPr>
            <w:r w:rsidRPr="00A96E02">
              <w:rPr>
                <w:rFonts w:ascii="Arial" w:hAnsi="Arial" w:cs="Arial"/>
                <w:lang w:val="en-GB"/>
              </w:rPr>
              <w:t>MEANS OF IMPLEMENTATION</w:t>
            </w:r>
            <w:r w:rsidRPr="00A96E02">
              <w:rPr>
                <w:rFonts w:ascii="Arial" w:hAnsi="Arial" w:cs="Arial"/>
                <w:position w:val="10"/>
                <w:lang w:val="en-GB"/>
              </w:rPr>
              <w:t>1,2,3</w:t>
            </w:r>
          </w:p>
          <w:p w:rsidR="00CF6A57" w:rsidRPr="00A96E02" w:rsidRDefault="00CF6A57">
            <w:pPr>
              <w:jc w:val="both"/>
              <w:rPr>
                <w:rFonts w:ascii="Arial" w:hAnsi="Arial" w:cs="Arial"/>
                <w:lang w:val="en-GB"/>
              </w:rPr>
            </w:pPr>
          </w:p>
        </w:tc>
      </w:tr>
      <w:tr w:rsidR="00CF6A57" w:rsidRPr="00A96E02">
        <w:tblPrEx>
          <w:tblCellMar>
            <w:top w:w="0" w:type="dxa"/>
            <w:bottom w:w="0" w:type="dxa"/>
          </w:tblCellMar>
        </w:tblPrEx>
        <w:trPr>
          <w:cantSplit/>
        </w:trPr>
        <w:tc>
          <w:tcPr>
            <w:tcW w:w="1808" w:type="dxa"/>
            <w:tcBorders>
              <w:top w:val="single" w:sz="6" w:space="0" w:color="auto"/>
              <w:left w:val="single" w:sz="6" w:space="0" w:color="auto"/>
              <w:right w:val="single" w:sz="6" w:space="0" w:color="auto"/>
            </w:tcBorders>
          </w:tcPr>
          <w:p w:rsidR="00CF6A57" w:rsidRPr="00A96E02" w:rsidRDefault="00CF6A57">
            <w:pPr>
              <w:tabs>
                <w:tab w:val="left" w:pos="0"/>
                <w:tab w:val="left" w:pos="851"/>
              </w:tabs>
              <w:ind w:left="851" w:hanging="851"/>
              <w:jc w:val="both"/>
              <w:rPr>
                <w:rFonts w:ascii="Arial" w:hAnsi="Arial" w:cs="Arial"/>
                <w:lang w:val="en-GB"/>
              </w:rPr>
            </w:pPr>
            <w:r w:rsidRPr="00A96E02">
              <w:rPr>
                <w:rFonts w:ascii="Arial" w:hAnsi="Arial" w:cs="Arial"/>
                <w:lang w:val="en-GB"/>
              </w:rPr>
              <w:t>Contracting</w:t>
            </w:r>
          </w:p>
          <w:p w:rsidR="00CF6A57" w:rsidRPr="00A96E02" w:rsidRDefault="00CF6A57">
            <w:pPr>
              <w:tabs>
                <w:tab w:val="left" w:pos="0"/>
                <w:tab w:val="left" w:pos="851"/>
              </w:tabs>
              <w:ind w:left="851" w:hanging="851"/>
              <w:jc w:val="both"/>
              <w:rPr>
                <w:rFonts w:ascii="Arial" w:hAnsi="Arial" w:cs="Arial"/>
                <w:lang w:val="en-GB"/>
              </w:rPr>
            </w:pPr>
            <w:r w:rsidRPr="00A96E02">
              <w:rPr>
                <w:rFonts w:ascii="Arial" w:hAnsi="Arial" w:cs="Arial"/>
                <w:lang w:val="en-GB"/>
              </w:rPr>
              <w:t>Party</w:t>
            </w:r>
          </w:p>
          <w:p w:rsidR="00CF6A57" w:rsidRPr="00A96E02" w:rsidRDefault="00CF6A57">
            <w:pPr>
              <w:tabs>
                <w:tab w:val="left" w:pos="0"/>
                <w:tab w:val="left" w:pos="851"/>
              </w:tabs>
              <w:ind w:left="851" w:hanging="851"/>
              <w:jc w:val="both"/>
              <w:rPr>
                <w:rFonts w:ascii="Arial" w:hAnsi="Arial" w:cs="Arial"/>
                <w:lang w:val="en-GB"/>
              </w:rPr>
            </w:pPr>
          </w:p>
        </w:tc>
        <w:tc>
          <w:tcPr>
            <w:tcW w:w="1606" w:type="dxa"/>
            <w:tcBorders>
              <w:top w:val="single" w:sz="6" w:space="0" w:color="auto"/>
              <w:right w:val="single" w:sz="6" w:space="0" w:color="auto"/>
            </w:tcBorders>
          </w:tcPr>
          <w:p w:rsidR="00CF6A57" w:rsidRPr="00A96E02" w:rsidRDefault="00CF6A57">
            <w:pPr>
              <w:tabs>
                <w:tab w:val="left" w:pos="0"/>
                <w:tab w:val="left" w:pos="851"/>
              </w:tabs>
              <w:ind w:left="-957" w:firstLine="957"/>
              <w:jc w:val="both"/>
              <w:rPr>
                <w:rFonts w:ascii="Arial" w:hAnsi="Arial" w:cs="Arial"/>
                <w:lang w:val="en-GB"/>
              </w:rPr>
            </w:pPr>
            <w:r w:rsidRPr="00A96E02">
              <w:rPr>
                <w:rFonts w:ascii="Arial" w:hAnsi="Arial" w:cs="Arial"/>
                <w:lang w:val="en-GB"/>
              </w:rPr>
              <w:t>Reservation</w:t>
            </w:r>
            <w:r w:rsidRPr="00A96E02">
              <w:rPr>
                <w:rFonts w:ascii="Arial" w:hAnsi="Arial" w:cs="Arial"/>
                <w:position w:val="10"/>
                <w:lang w:val="en-GB"/>
              </w:rPr>
              <w:t>4</w:t>
            </w:r>
          </w:p>
        </w:tc>
        <w:tc>
          <w:tcPr>
            <w:tcW w:w="1797" w:type="dxa"/>
            <w:tcBorders>
              <w:top w:val="single" w:sz="6" w:space="0" w:color="auto"/>
              <w:right w:val="single" w:sz="6" w:space="0" w:color="auto"/>
            </w:tcBorders>
          </w:tcPr>
          <w:p w:rsidR="00CF6A57" w:rsidRPr="00A96E02" w:rsidRDefault="00CF6A57">
            <w:pPr>
              <w:tabs>
                <w:tab w:val="left" w:pos="0"/>
                <w:tab w:val="left" w:pos="851"/>
              </w:tabs>
              <w:ind w:left="-2563" w:firstLine="2563"/>
              <w:jc w:val="both"/>
              <w:rPr>
                <w:rFonts w:ascii="Arial" w:hAnsi="Arial" w:cs="Arial"/>
                <w:lang w:val="en-GB"/>
              </w:rPr>
            </w:pPr>
            <w:r w:rsidRPr="00A96E02">
              <w:rPr>
                <w:rFonts w:ascii="Arial" w:hAnsi="Arial" w:cs="Arial"/>
                <w:lang w:val="en-GB"/>
              </w:rPr>
              <w:t>Not applicable</w:t>
            </w:r>
            <w:r w:rsidRPr="00A96E02">
              <w:rPr>
                <w:rFonts w:ascii="Arial" w:hAnsi="Arial" w:cs="Arial"/>
                <w:position w:val="10"/>
                <w:lang w:val="en-GB"/>
              </w:rPr>
              <w:t>5</w:t>
            </w:r>
          </w:p>
        </w:tc>
        <w:tc>
          <w:tcPr>
            <w:tcW w:w="1606" w:type="dxa"/>
            <w:tcBorders>
              <w:top w:val="single" w:sz="6" w:space="0" w:color="auto"/>
              <w:right w:val="single" w:sz="6" w:space="0" w:color="auto"/>
            </w:tcBorders>
          </w:tcPr>
          <w:p w:rsidR="00CF6A57" w:rsidRPr="00A96E02" w:rsidRDefault="00CF6A57">
            <w:pPr>
              <w:tabs>
                <w:tab w:val="left" w:pos="0"/>
                <w:tab w:val="left" w:pos="851"/>
              </w:tabs>
              <w:ind w:left="-4169" w:firstLine="4169"/>
              <w:jc w:val="both"/>
              <w:rPr>
                <w:rFonts w:ascii="Arial" w:hAnsi="Arial" w:cs="Arial"/>
                <w:lang w:val="en-GB"/>
              </w:rPr>
            </w:pPr>
            <w:r w:rsidRPr="00A96E02">
              <w:rPr>
                <w:rFonts w:ascii="Arial" w:hAnsi="Arial" w:cs="Arial"/>
                <w:lang w:val="en-GB"/>
              </w:rPr>
              <w:t>By legislation</w:t>
            </w:r>
          </w:p>
        </w:tc>
        <w:tc>
          <w:tcPr>
            <w:tcW w:w="1606" w:type="dxa"/>
            <w:tcBorders>
              <w:top w:val="single" w:sz="6" w:space="0" w:color="auto"/>
              <w:right w:val="single" w:sz="6" w:space="0" w:color="auto"/>
            </w:tcBorders>
          </w:tcPr>
          <w:p w:rsidR="00CF6A57" w:rsidRPr="00A96E02" w:rsidRDefault="00CF6A57">
            <w:pPr>
              <w:tabs>
                <w:tab w:val="left" w:pos="0"/>
                <w:tab w:val="left" w:pos="851"/>
              </w:tabs>
              <w:ind w:left="-5775" w:firstLine="5775"/>
              <w:jc w:val="both"/>
              <w:rPr>
                <w:rFonts w:ascii="Arial" w:hAnsi="Arial" w:cs="Arial"/>
                <w:lang w:val="en-GB"/>
              </w:rPr>
            </w:pPr>
            <w:r w:rsidRPr="00A96E02">
              <w:rPr>
                <w:rFonts w:ascii="Arial" w:hAnsi="Arial" w:cs="Arial"/>
                <w:lang w:val="en-GB"/>
              </w:rPr>
              <w:t>Administrative</w:t>
            </w:r>
          </w:p>
          <w:p w:rsidR="00CF6A57" w:rsidRPr="00A96E02" w:rsidRDefault="00CF6A57">
            <w:pPr>
              <w:tabs>
                <w:tab w:val="left" w:pos="0"/>
                <w:tab w:val="left" w:pos="851"/>
              </w:tabs>
              <w:ind w:left="-5775" w:firstLine="5775"/>
              <w:jc w:val="both"/>
              <w:rPr>
                <w:rFonts w:ascii="Arial" w:hAnsi="Arial" w:cs="Arial"/>
                <w:lang w:val="en-GB"/>
              </w:rPr>
            </w:pPr>
            <w:r w:rsidRPr="00A96E02">
              <w:rPr>
                <w:rFonts w:ascii="Arial" w:hAnsi="Arial" w:cs="Arial"/>
                <w:lang w:val="en-GB"/>
              </w:rPr>
              <w:t>action</w:t>
            </w:r>
          </w:p>
        </w:tc>
        <w:tc>
          <w:tcPr>
            <w:tcW w:w="1606" w:type="dxa"/>
            <w:tcBorders>
              <w:top w:val="single" w:sz="6" w:space="0" w:color="auto"/>
              <w:right w:val="single" w:sz="6" w:space="0" w:color="auto"/>
            </w:tcBorders>
          </w:tcPr>
          <w:p w:rsidR="00CF6A57" w:rsidRPr="00A96E02" w:rsidRDefault="00CF6A57">
            <w:pPr>
              <w:tabs>
                <w:tab w:val="left" w:pos="0"/>
                <w:tab w:val="left" w:pos="851"/>
              </w:tabs>
              <w:ind w:left="-7381" w:firstLine="7381"/>
              <w:jc w:val="both"/>
              <w:rPr>
                <w:rFonts w:ascii="Arial" w:hAnsi="Arial" w:cs="Arial"/>
                <w:lang w:val="en-GB"/>
              </w:rPr>
            </w:pPr>
            <w:r w:rsidRPr="00A96E02">
              <w:rPr>
                <w:rFonts w:ascii="Arial" w:hAnsi="Arial" w:cs="Arial"/>
                <w:lang w:val="en-GB"/>
              </w:rPr>
              <w:t>Voluntary</w:t>
            </w:r>
          </w:p>
          <w:p w:rsidR="00CF6A57" w:rsidRPr="00A96E02" w:rsidRDefault="00CF6A57">
            <w:pPr>
              <w:tabs>
                <w:tab w:val="left" w:pos="0"/>
                <w:tab w:val="left" w:pos="851"/>
              </w:tabs>
              <w:ind w:left="-7381" w:firstLine="7381"/>
              <w:jc w:val="both"/>
              <w:rPr>
                <w:rFonts w:ascii="Arial" w:hAnsi="Arial" w:cs="Arial"/>
                <w:lang w:val="en-GB"/>
              </w:rPr>
            </w:pPr>
            <w:r w:rsidRPr="00A96E02">
              <w:rPr>
                <w:rFonts w:ascii="Arial" w:hAnsi="Arial" w:cs="Arial"/>
                <w:lang w:val="en-GB"/>
              </w:rPr>
              <w:t>agreement</w:t>
            </w:r>
          </w:p>
        </w:tc>
      </w:tr>
      <w:tr w:rsidR="00CF6A57" w:rsidRPr="00A96E02">
        <w:tblPrEx>
          <w:tblCellMar>
            <w:top w:w="0" w:type="dxa"/>
            <w:bottom w:w="0" w:type="dxa"/>
          </w:tblCellMar>
        </w:tblPrEx>
        <w:trPr>
          <w:cantSplit/>
        </w:trPr>
        <w:tc>
          <w:tcPr>
            <w:tcW w:w="1808"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851" w:hanging="851"/>
              <w:jc w:val="both"/>
              <w:rPr>
                <w:rFonts w:ascii="Arial" w:hAnsi="Arial" w:cs="Arial"/>
                <w:lang w:val="en-GB"/>
              </w:rPr>
            </w:pPr>
            <w:r w:rsidRPr="00A96E02">
              <w:rPr>
                <w:rFonts w:ascii="Arial" w:hAnsi="Arial" w:cs="Arial"/>
                <w:lang w:val="en-GB"/>
              </w:rPr>
              <w:t>Switzerland</w:t>
            </w:r>
            <w:r w:rsidRPr="00A96E02">
              <w:rPr>
                <w:rFonts w:ascii="Arial" w:hAnsi="Arial" w:cs="Arial"/>
                <w:position w:val="6"/>
                <w:lang w:val="en-GB"/>
              </w:rPr>
              <w:t>7</w:t>
            </w:r>
          </w:p>
          <w:p w:rsidR="00CF6A57" w:rsidRPr="00A96E02" w:rsidRDefault="00CF6A57">
            <w:pPr>
              <w:tabs>
                <w:tab w:val="left" w:pos="0"/>
                <w:tab w:val="left" w:pos="851"/>
              </w:tabs>
              <w:ind w:left="851" w:hanging="851"/>
              <w:jc w:val="both"/>
              <w:rPr>
                <w:rFonts w:ascii="Arial" w:hAnsi="Arial" w:cs="Arial"/>
                <w:lang w:val="en-GB"/>
              </w:rPr>
            </w:pPr>
          </w:p>
        </w:tc>
        <w:tc>
          <w:tcPr>
            <w:tcW w:w="1606" w:type="dxa"/>
            <w:tcBorders>
              <w:top w:val="single" w:sz="6" w:space="0" w:color="auto"/>
              <w:left w:val="single" w:sz="6" w:space="0" w:color="auto"/>
              <w:bottom w:val="single" w:sz="6" w:space="0" w:color="auto"/>
            </w:tcBorders>
          </w:tcPr>
          <w:p w:rsidR="00CF6A57" w:rsidRPr="00A96E02" w:rsidRDefault="00CF6A57">
            <w:pPr>
              <w:tabs>
                <w:tab w:val="left" w:pos="0"/>
                <w:tab w:val="left" w:pos="851"/>
              </w:tabs>
              <w:jc w:val="both"/>
              <w:rPr>
                <w:rFonts w:ascii="Arial" w:hAnsi="Arial" w:cs="Arial"/>
                <w:lang w:val="en-GB"/>
              </w:rPr>
            </w:pPr>
            <w:r w:rsidRPr="00A96E02">
              <w:rPr>
                <w:rFonts w:ascii="Arial" w:hAnsi="Arial" w:cs="Arial"/>
                <w:lang w:val="en-GB"/>
              </w:rPr>
              <w:t xml:space="preserve">       No</w:t>
            </w:r>
          </w:p>
        </w:tc>
        <w:tc>
          <w:tcPr>
            <w:tcW w:w="1797"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2563" w:firstLine="2563"/>
              <w:jc w:val="both"/>
              <w:rPr>
                <w:rFonts w:ascii="Arial" w:hAnsi="Arial" w:cs="Arial"/>
                <w:lang w:val="en-GB"/>
              </w:rPr>
            </w:pPr>
          </w:p>
        </w:tc>
        <w:tc>
          <w:tcPr>
            <w:tcW w:w="1606"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4169" w:firstLine="4169"/>
              <w:jc w:val="both"/>
              <w:rPr>
                <w:rFonts w:ascii="Arial" w:hAnsi="Arial" w:cs="Arial"/>
                <w:lang w:val="en-GB"/>
              </w:rPr>
            </w:pPr>
            <w:r w:rsidRPr="00A96E02">
              <w:rPr>
                <w:rFonts w:ascii="Arial" w:hAnsi="Arial" w:cs="Arial"/>
                <w:lang w:val="en-GB"/>
              </w:rPr>
              <w:t xml:space="preserve"> yes</w:t>
            </w:r>
          </w:p>
        </w:tc>
        <w:tc>
          <w:tcPr>
            <w:tcW w:w="1606" w:type="dxa"/>
            <w:tcBorders>
              <w:top w:val="single" w:sz="6" w:space="0" w:color="auto"/>
              <w:left w:val="single" w:sz="6" w:space="0" w:color="auto"/>
              <w:bottom w:val="single" w:sz="6" w:space="0" w:color="auto"/>
            </w:tcBorders>
          </w:tcPr>
          <w:p w:rsidR="00CF6A57" w:rsidRPr="00A96E02" w:rsidRDefault="00CF6A57">
            <w:pPr>
              <w:tabs>
                <w:tab w:val="left" w:pos="0"/>
                <w:tab w:val="left" w:pos="851"/>
              </w:tabs>
              <w:ind w:left="-5775" w:firstLine="5775"/>
              <w:jc w:val="both"/>
              <w:rPr>
                <w:rFonts w:ascii="Arial" w:hAnsi="Arial" w:cs="Arial"/>
                <w:lang w:val="en-GB"/>
              </w:rPr>
            </w:pPr>
          </w:p>
        </w:tc>
        <w:tc>
          <w:tcPr>
            <w:tcW w:w="1606" w:type="dxa"/>
            <w:tcBorders>
              <w:top w:val="single" w:sz="6" w:space="0" w:color="auto"/>
              <w:left w:val="single" w:sz="6" w:space="0" w:color="auto"/>
              <w:bottom w:val="single" w:sz="6" w:space="0" w:color="auto"/>
              <w:right w:val="single" w:sz="6" w:space="0" w:color="auto"/>
            </w:tcBorders>
          </w:tcPr>
          <w:p w:rsidR="00CF6A57" w:rsidRPr="00A96E02" w:rsidRDefault="00CF6A57">
            <w:pPr>
              <w:tabs>
                <w:tab w:val="left" w:pos="0"/>
                <w:tab w:val="left" w:pos="851"/>
              </w:tabs>
              <w:ind w:left="-7381" w:firstLine="7381"/>
              <w:jc w:val="both"/>
              <w:rPr>
                <w:rFonts w:ascii="Arial" w:hAnsi="Arial" w:cs="Arial"/>
                <w:lang w:val="en-GB"/>
              </w:rPr>
            </w:pPr>
          </w:p>
        </w:tc>
      </w:tr>
    </w:tbl>
    <w:p w:rsidR="00CF6A57" w:rsidRPr="00CF6A57" w:rsidRDefault="00CF6A57" w:rsidP="00342FFB">
      <w:pPr>
        <w:tabs>
          <w:tab w:val="left" w:pos="0"/>
          <w:tab w:val="left" w:pos="566"/>
          <w:tab w:val="left" w:pos="1134"/>
          <w:tab w:val="left" w:leader="dot" w:pos="9638"/>
        </w:tabs>
        <w:jc w:val="both"/>
        <w:rPr>
          <w:rFonts w:ascii="Arial" w:hAnsi="Arial" w:cs="Arial"/>
          <w:lang w:val="en-GB"/>
        </w:rPr>
      </w:pPr>
    </w:p>
    <w:p w:rsidR="00CF6A57" w:rsidRPr="00A96E02" w:rsidRDefault="00CF6A57" w:rsidP="00342FFB">
      <w:pPr>
        <w:tabs>
          <w:tab w:val="left" w:pos="0"/>
          <w:tab w:val="left" w:pos="566"/>
          <w:tab w:val="left" w:pos="1134"/>
          <w:tab w:val="left" w:leader="dot" w:pos="9638"/>
        </w:tabs>
        <w:jc w:val="both"/>
        <w:rPr>
          <w:rFonts w:ascii="Arial" w:hAnsi="Arial" w:cs="Arial"/>
          <w:i/>
          <w:lang w:val="en-GB"/>
        </w:rPr>
      </w:pPr>
      <w:r w:rsidRPr="00A96E02">
        <w:rPr>
          <w:rFonts w:ascii="Arial" w:hAnsi="Arial" w:cs="Arial"/>
          <w:i/>
          <w:lang w:val="en-GB"/>
        </w:rPr>
        <w:t>Notes</w:t>
      </w:r>
    </w:p>
    <w:p w:rsidR="00844174" w:rsidRDefault="00844174" w:rsidP="00342FFB">
      <w:pPr>
        <w:tabs>
          <w:tab w:val="left" w:pos="0"/>
          <w:tab w:val="left" w:pos="566"/>
          <w:tab w:val="left" w:leader="dot" w:pos="9638"/>
        </w:tabs>
        <w:ind w:left="566" w:hanging="566"/>
        <w:jc w:val="both"/>
        <w:rPr>
          <w:rFonts w:ascii="Arial" w:hAnsi="Arial" w:cs="Arial"/>
          <w:i/>
          <w:lang w:val="en-US"/>
        </w:rPr>
      </w:pPr>
    </w:p>
    <w:p w:rsidR="00CF6A57" w:rsidRPr="00A96E02" w:rsidRDefault="00CF6A57" w:rsidP="00342FFB">
      <w:pPr>
        <w:tabs>
          <w:tab w:val="left" w:pos="0"/>
          <w:tab w:val="left" w:pos="566"/>
          <w:tab w:val="left" w:leader="dot" w:pos="9638"/>
        </w:tabs>
        <w:ind w:left="566" w:hanging="566"/>
        <w:jc w:val="both"/>
        <w:rPr>
          <w:rFonts w:ascii="Arial" w:hAnsi="Arial" w:cs="Arial"/>
          <w:i/>
          <w:lang w:val="en-US"/>
        </w:rPr>
      </w:pPr>
      <w:r w:rsidRPr="00A96E02">
        <w:rPr>
          <w:rFonts w:ascii="Arial" w:hAnsi="Arial" w:cs="Arial"/>
          <w:i/>
          <w:lang w:val="en-US"/>
        </w:rPr>
        <w:t>A</w:t>
      </w:r>
      <w:r w:rsidRPr="00A96E02">
        <w:rPr>
          <w:rFonts w:ascii="Arial" w:hAnsi="Arial" w:cs="Arial"/>
          <w:i/>
          <w:lang w:val="en-US"/>
        </w:rPr>
        <w:tab/>
        <w:t xml:space="preserve">Give information on specific measures taken to give effect to this Decision. </w:t>
      </w:r>
    </w:p>
    <w:p w:rsidR="00CF6A57" w:rsidRPr="00A96E02" w:rsidRDefault="00CF6A57" w:rsidP="00A96E02">
      <w:pPr>
        <w:tabs>
          <w:tab w:val="left" w:pos="1134"/>
        </w:tabs>
        <w:spacing w:before="120"/>
        <w:jc w:val="both"/>
        <w:rPr>
          <w:rFonts w:ascii="Arial" w:hAnsi="Arial" w:cs="Arial"/>
          <w:snapToGrid w:val="0"/>
          <w:lang w:val="en-GB" w:eastAsia="de-DE"/>
        </w:rPr>
      </w:pPr>
      <w:r w:rsidRPr="00A96E02">
        <w:rPr>
          <w:rFonts w:ascii="Arial" w:hAnsi="Arial" w:cs="Arial"/>
          <w:snapToGrid w:val="0"/>
          <w:lang w:val="en-GB" w:eastAsia="de-DE"/>
        </w:rPr>
        <w:t xml:space="preserve">On August 1st 2005 the new Ordinance on the Reduction of Risks linked to Chemical Products (ORRChem; SR 814.81) entered into force in </w:t>
      </w:r>
      <w:smartTag w:uri="urn:schemas-microsoft-com:office:smarttags" w:element="place">
        <w:smartTag w:uri="urn:schemas-microsoft-com:office:smarttags" w:element="country-region">
          <w:r w:rsidRPr="00A96E02">
            <w:rPr>
              <w:rFonts w:ascii="Arial" w:hAnsi="Arial" w:cs="Arial"/>
              <w:snapToGrid w:val="0"/>
              <w:lang w:val="en-GB" w:eastAsia="de-DE"/>
            </w:rPr>
            <w:t>Switzerland</w:t>
          </w:r>
        </w:smartTag>
      </w:smartTag>
      <w:r w:rsidRPr="00A96E02">
        <w:rPr>
          <w:rFonts w:ascii="Arial" w:hAnsi="Arial" w:cs="Arial"/>
          <w:snapToGrid w:val="0"/>
          <w:lang w:val="en-GB" w:eastAsia="de-DE"/>
        </w:rPr>
        <w:t>. The new ordinance is part of a project which intended to harmonize the Swiss legislation on chemicals with the relevant EC legislation as well as international agreements and decisions while maintaining or improving the level of protection for the general population, employees and the environment against the harmful effects caused by particularly hazardous substances. The ORRChem updates and replaces the bans and restrictions of the former Ordinance relating to environmentally hazardous Substances (SR 814.013). The main changes refer to brominated flame retardants, short chained chlorinated paraffins, nonylphenol and ethoxylates, heavy metals in electronic equipments and vehicles and to detergents, covered by recent amendments of EC Directive 76/769/ relating to restrictions on the marketing and use of certain dangerous substances and preparations, Directive 2002/95 on the restriction of the use of certain hazardous substances in electrical and electronic equipment, Directive 2000/53 on end-of life vehicles and the EC regulation 648/2004 on detergents.</w:t>
      </w:r>
    </w:p>
    <w:p w:rsidR="00CF6A57" w:rsidRPr="00A96E02" w:rsidRDefault="00CF6A57" w:rsidP="00A96E02">
      <w:pPr>
        <w:tabs>
          <w:tab w:val="left" w:pos="1134"/>
        </w:tabs>
        <w:spacing w:before="120"/>
        <w:jc w:val="both"/>
        <w:rPr>
          <w:rFonts w:ascii="Arial" w:hAnsi="Arial" w:cs="Arial"/>
          <w:color w:val="000000"/>
          <w:lang w:val="en-GB"/>
        </w:rPr>
      </w:pPr>
      <w:r w:rsidRPr="00A96E02">
        <w:rPr>
          <w:rFonts w:ascii="Arial" w:hAnsi="Arial" w:cs="Arial"/>
          <w:snapToGrid w:val="0"/>
          <w:lang w:val="en-GB" w:eastAsia="de-DE"/>
        </w:rPr>
        <w:t xml:space="preserve">The intention of the new ORRChim is to phase out all uses of SCCPs covered by PARCOM Decision 95/1 and the Directive 2002/45/CEE, </w:t>
      </w:r>
      <w:r w:rsidRPr="00A96E02">
        <w:rPr>
          <w:rFonts w:ascii="Arial" w:hAnsi="Arial" w:cs="Arial"/>
          <w:lang w:val="en-GB"/>
        </w:rPr>
        <w:t>amending the Council Directive 76/769/EEC relating to restrictions on the marketing and use of certain dangerous substances and preparations.</w:t>
      </w:r>
      <w:r w:rsidRPr="00A96E02">
        <w:rPr>
          <w:rFonts w:ascii="Arial" w:hAnsi="Arial" w:cs="Arial"/>
          <w:snapToGrid w:val="0"/>
          <w:lang w:val="en-GB" w:eastAsia="de-DE"/>
        </w:rPr>
        <w:t xml:space="preserve"> </w:t>
      </w:r>
      <w:r w:rsidRPr="00A96E02">
        <w:rPr>
          <w:rFonts w:ascii="Arial" w:hAnsi="Arial" w:cs="Arial"/>
          <w:color w:val="000000"/>
          <w:lang w:val="en-GB"/>
        </w:rPr>
        <w:t>According to Annex 1.2 ORRChem it shall be prohibited to place on the market the following product types if they contain more than 1% of short-chain chlorinated paraffins by mass:</w:t>
      </w:r>
    </w:p>
    <w:p w:rsidR="00CF6A57" w:rsidRPr="00A96E02" w:rsidRDefault="00CF6A57" w:rsidP="00A96E02">
      <w:pPr>
        <w:widowControl w:val="0"/>
        <w:autoSpaceDE w:val="0"/>
        <w:autoSpaceDN w:val="0"/>
        <w:adjustRightInd w:val="0"/>
        <w:spacing w:before="120"/>
        <w:rPr>
          <w:rFonts w:ascii="Arial" w:hAnsi="Arial" w:cs="Arial"/>
          <w:color w:val="000000"/>
          <w:lang w:val="en-GB"/>
        </w:rPr>
      </w:pPr>
      <w:r w:rsidRPr="00A96E02">
        <w:rPr>
          <w:rFonts w:ascii="Arial" w:hAnsi="Arial" w:cs="Arial"/>
          <w:color w:val="000000"/>
          <w:lang w:val="en-GB"/>
        </w:rPr>
        <w:t>a. paints and varnishes;</w:t>
      </w:r>
    </w:p>
    <w:p w:rsidR="00CF6A57" w:rsidRPr="00A96E02" w:rsidRDefault="00CF6A57" w:rsidP="00A96E02">
      <w:pPr>
        <w:widowControl w:val="0"/>
        <w:autoSpaceDE w:val="0"/>
        <w:autoSpaceDN w:val="0"/>
        <w:adjustRightInd w:val="0"/>
        <w:spacing w:before="120"/>
        <w:rPr>
          <w:rFonts w:ascii="Arial" w:hAnsi="Arial" w:cs="Arial"/>
          <w:color w:val="000000"/>
          <w:lang w:val="en-GB"/>
        </w:rPr>
      </w:pPr>
      <w:r w:rsidRPr="00A96E02">
        <w:rPr>
          <w:rFonts w:ascii="Arial" w:hAnsi="Arial" w:cs="Arial"/>
          <w:color w:val="000000"/>
          <w:lang w:val="en-GB"/>
        </w:rPr>
        <w:t>b. sealants;</w:t>
      </w:r>
    </w:p>
    <w:p w:rsidR="00CF6A57" w:rsidRPr="00A96E02" w:rsidRDefault="00CF6A57" w:rsidP="00A96E02">
      <w:pPr>
        <w:widowControl w:val="0"/>
        <w:autoSpaceDE w:val="0"/>
        <w:autoSpaceDN w:val="0"/>
        <w:adjustRightInd w:val="0"/>
        <w:spacing w:before="120"/>
        <w:rPr>
          <w:rFonts w:ascii="Arial" w:hAnsi="Arial" w:cs="Arial"/>
          <w:color w:val="000000"/>
          <w:lang w:val="en-GB"/>
        </w:rPr>
      </w:pPr>
      <w:r w:rsidRPr="00A96E02">
        <w:rPr>
          <w:rFonts w:ascii="Arial" w:hAnsi="Arial" w:cs="Arial"/>
          <w:color w:val="000000"/>
          <w:lang w:val="en-GB"/>
        </w:rPr>
        <w:t>c. plastics and rubbers;</w:t>
      </w:r>
    </w:p>
    <w:p w:rsidR="00CF6A57" w:rsidRPr="00A96E02" w:rsidRDefault="00CF6A57" w:rsidP="00A96E02">
      <w:pPr>
        <w:widowControl w:val="0"/>
        <w:autoSpaceDE w:val="0"/>
        <w:autoSpaceDN w:val="0"/>
        <w:adjustRightInd w:val="0"/>
        <w:spacing w:before="120"/>
        <w:rPr>
          <w:rFonts w:ascii="Arial" w:hAnsi="Arial" w:cs="Arial"/>
          <w:color w:val="000000"/>
          <w:lang w:val="en-GB"/>
        </w:rPr>
      </w:pPr>
      <w:r w:rsidRPr="00A96E02">
        <w:rPr>
          <w:rFonts w:ascii="Arial" w:hAnsi="Arial" w:cs="Arial"/>
          <w:color w:val="000000"/>
          <w:lang w:val="en-GB"/>
        </w:rPr>
        <w:t>d. textiles;</w:t>
      </w:r>
    </w:p>
    <w:p w:rsidR="00CF6A57" w:rsidRPr="00A96E02" w:rsidRDefault="00CF6A57" w:rsidP="00A96E02">
      <w:pPr>
        <w:widowControl w:val="0"/>
        <w:autoSpaceDE w:val="0"/>
        <w:autoSpaceDN w:val="0"/>
        <w:adjustRightInd w:val="0"/>
        <w:spacing w:before="120"/>
        <w:rPr>
          <w:rFonts w:ascii="Arial" w:hAnsi="Arial" w:cs="Arial"/>
          <w:color w:val="000000"/>
          <w:lang w:val="en-GB"/>
        </w:rPr>
      </w:pPr>
      <w:r w:rsidRPr="00A96E02">
        <w:rPr>
          <w:rFonts w:ascii="Arial" w:hAnsi="Arial" w:cs="Arial"/>
          <w:color w:val="000000"/>
          <w:lang w:val="en-GB"/>
        </w:rPr>
        <w:t>e. leather processing products;</w:t>
      </w:r>
    </w:p>
    <w:p w:rsidR="00CF6A57" w:rsidRPr="00A96E02" w:rsidRDefault="00CF6A57" w:rsidP="00A96E02">
      <w:pPr>
        <w:widowControl w:val="0"/>
        <w:autoSpaceDE w:val="0"/>
        <w:autoSpaceDN w:val="0"/>
        <w:adjustRightInd w:val="0"/>
        <w:spacing w:before="120"/>
        <w:rPr>
          <w:rFonts w:ascii="Arial" w:hAnsi="Arial" w:cs="Arial"/>
          <w:color w:val="000000"/>
          <w:lang w:val="en-GB"/>
        </w:rPr>
      </w:pPr>
      <w:r w:rsidRPr="00A96E02">
        <w:rPr>
          <w:rFonts w:ascii="Arial" w:hAnsi="Arial" w:cs="Arial"/>
          <w:color w:val="000000"/>
          <w:lang w:val="en-GB"/>
        </w:rPr>
        <w:t>f. metal working products.</w:t>
      </w:r>
    </w:p>
    <w:p w:rsidR="00CF6A57" w:rsidRPr="00A96E02" w:rsidRDefault="00CF6A57" w:rsidP="00A96E02">
      <w:pPr>
        <w:spacing w:before="120"/>
        <w:jc w:val="both"/>
        <w:rPr>
          <w:rFonts w:ascii="Arial" w:hAnsi="Arial" w:cs="Arial"/>
          <w:lang w:val="en-US"/>
        </w:rPr>
      </w:pPr>
      <w:r w:rsidRPr="00A96E02">
        <w:rPr>
          <w:rFonts w:ascii="Arial" w:hAnsi="Arial" w:cs="Arial"/>
          <w:lang w:val="en-US"/>
        </w:rPr>
        <w:t>The regulation for SCCPs is subject to a transition period and will enter into force the 1</w:t>
      </w:r>
      <w:r w:rsidRPr="00A96E02">
        <w:rPr>
          <w:rFonts w:ascii="Arial" w:hAnsi="Arial" w:cs="Arial"/>
          <w:vertAlign w:val="superscript"/>
          <w:lang w:val="en-US"/>
        </w:rPr>
        <w:t>st</w:t>
      </w:r>
      <w:r w:rsidRPr="00A96E02">
        <w:rPr>
          <w:rFonts w:ascii="Arial" w:hAnsi="Arial" w:cs="Arial"/>
          <w:lang w:val="en-US"/>
        </w:rPr>
        <w:t xml:space="preserve"> August 2006. </w:t>
      </w:r>
    </w:p>
    <w:p w:rsidR="00CF6A57" w:rsidRPr="00A96E02" w:rsidRDefault="00CF6A57" w:rsidP="00A96E02">
      <w:pPr>
        <w:spacing w:before="120"/>
        <w:ind w:left="360"/>
        <w:rPr>
          <w:rFonts w:ascii="Arial" w:hAnsi="Arial" w:cs="Arial"/>
          <w:lang w:val="en-US"/>
        </w:rPr>
      </w:pPr>
    </w:p>
    <w:p w:rsidR="00CF6A57" w:rsidRPr="00A96E02" w:rsidRDefault="00CF6A57" w:rsidP="00A96E02">
      <w:pPr>
        <w:spacing w:before="120"/>
        <w:jc w:val="both"/>
        <w:rPr>
          <w:rFonts w:ascii="Arial" w:hAnsi="Arial" w:cs="Arial"/>
          <w:lang w:val="en-US"/>
        </w:rPr>
      </w:pPr>
    </w:p>
    <w:p w:rsidR="00CF6A57" w:rsidRPr="00844174" w:rsidRDefault="00CF6A57" w:rsidP="00A96E02">
      <w:pPr>
        <w:tabs>
          <w:tab w:val="left" w:pos="0"/>
          <w:tab w:val="left" w:pos="540"/>
        </w:tabs>
        <w:jc w:val="both"/>
        <w:rPr>
          <w:rFonts w:ascii="Arial" w:hAnsi="Arial" w:cs="Arial"/>
          <w:i/>
          <w:lang w:val="en-GB"/>
        </w:rPr>
      </w:pPr>
      <w:r w:rsidRPr="00CF6A57">
        <w:rPr>
          <w:rFonts w:ascii="Arial" w:hAnsi="Arial" w:cs="Arial"/>
          <w:b/>
          <w:sz w:val="24"/>
          <w:lang w:val="en-GB"/>
        </w:rPr>
        <w:br w:type="page"/>
      </w:r>
      <w:r w:rsidRPr="00844174">
        <w:rPr>
          <w:rFonts w:ascii="Arial" w:hAnsi="Arial" w:cs="Arial"/>
          <w:i/>
          <w:lang w:val="en-GB"/>
        </w:rPr>
        <w:lastRenderedPageBreak/>
        <w:t>B</w:t>
      </w:r>
      <w:r w:rsidRPr="00844174">
        <w:rPr>
          <w:rFonts w:ascii="Arial" w:hAnsi="Arial" w:cs="Arial"/>
          <w:i/>
          <w:lang w:val="en-GB"/>
        </w:rPr>
        <w:tab/>
        <w:t>Study all uses of chlorinated paraffins, which lead to diffuse discharges of these substances to sewer or to surface waters, with a view to reducing such uses and discharges.</w:t>
      </w:r>
    </w:p>
    <w:p w:rsidR="00CF6A57" w:rsidRPr="00A96E02" w:rsidRDefault="00CF6A57" w:rsidP="00A96E02">
      <w:pPr>
        <w:spacing w:before="120"/>
        <w:jc w:val="both"/>
        <w:rPr>
          <w:rFonts w:ascii="Arial" w:hAnsi="Arial" w:cs="Arial"/>
          <w:snapToGrid w:val="0"/>
          <w:lang w:val="en-GB" w:eastAsia="de-DE"/>
        </w:rPr>
      </w:pPr>
      <w:r w:rsidRPr="00A96E02">
        <w:rPr>
          <w:rFonts w:ascii="Arial" w:hAnsi="Arial" w:cs="Arial"/>
          <w:snapToGrid w:val="0"/>
          <w:lang w:val="en-GB" w:eastAsia="de-DE"/>
        </w:rPr>
        <w:t xml:space="preserve">The overall consumption of SCCPs in </w:t>
      </w:r>
      <w:smartTag w:uri="urn:schemas-microsoft-com:office:smarttags" w:element="country-region">
        <w:r w:rsidRPr="00A96E02">
          <w:rPr>
            <w:rFonts w:ascii="Arial" w:hAnsi="Arial" w:cs="Arial"/>
            <w:snapToGrid w:val="0"/>
            <w:lang w:val="en-GB" w:eastAsia="de-DE"/>
          </w:rPr>
          <w:t>Switzerland</w:t>
        </w:r>
      </w:smartTag>
      <w:r w:rsidRPr="00A96E02">
        <w:rPr>
          <w:rFonts w:ascii="Arial" w:hAnsi="Arial" w:cs="Arial"/>
          <w:snapToGrid w:val="0"/>
          <w:lang w:val="en-GB" w:eastAsia="de-DE"/>
        </w:rPr>
        <w:t xml:space="preserve"> was estimated to be about 70 t in 1994 (only import; SCCPs are not produced in </w:t>
      </w:r>
      <w:smartTag w:uri="urn:schemas-microsoft-com:office:smarttags" w:element="place">
        <w:smartTag w:uri="urn:schemas-microsoft-com:office:smarttags" w:element="country-region">
          <w:r w:rsidRPr="00A96E02">
            <w:rPr>
              <w:rFonts w:ascii="Arial" w:hAnsi="Arial" w:cs="Arial"/>
              <w:snapToGrid w:val="0"/>
              <w:lang w:val="en-GB" w:eastAsia="de-DE"/>
            </w:rPr>
            <w:t>Switzerland</w:t>
          </w:r>
        </w:smartTag>
      </w:smartTag>
      <w:r w:rsidRPr="00A96E02">
        <w:rPr>
          <w:rFonts w:ascii="Arial" w:hAnsi="Arial" w:cs="Arial"/>
          <w:snapToGrid w:val="0"/>
          <w:lang w:val="en-GB" w:eastAsia="de-DE"/>
        </w:rPr>
        <w:t xml:space="preserve">). Individual figures </w:t>
      </w:r>
      <w:r w:rsidRPr="00A96E02">
        <w:rPr>
          <w:rFonts w:ascii="Arial" w:hAnsi="Arial" w:cs="Arial"/>
          <w:lang w:val="en-US"/>
        </w:rPr>
        <w:t xml:space="preserve">for the different use categories were not available. </w:t>
      </w:r>
      <w:r w:rsidRPr="00A96E02">
        <w:rPr>
          <w:rFonts w:ascii="Arial" w:hAnsi="Arial" w:cs="Arial"/>
          <w:snapToGrid w:val="0"/>
          <w:lang w:val="en-GB" w:eastAsia="de-DE"/>
        </w:rPr>
        <w:t xml:space="preserve">Nevertheless a substance flow analysis for SCCPs has been done, assuming the split between the different areas of use to be the same as in </w:t>
      </w:r>
      <w:smartTag w:uri="urn:schemas-microsoft-com:office:smarttags" w:element="place">
        <w:r w:rsidRPr="00A96E02">
          <w:rPr>
            <w:rFonts w:ascii="Arial" w:hAnsi="Arial" w:cs="Arial"/>
            <w:snapToGrid w:val="0"/>
            <w:lang w:val="en-GB" w:eastAsia="de-DE"/>
          </w:rPr>
          <w:t>Europe</w:t>
        </w:r>
      </w:smartTag>
      <w:r w:rsidRPr="00A96E02">
        <w:rPr>
          <w:rFonts w:ascii="Arial" w:hAnsi="Arial" w:cs="Arial"/>
          <w:snapToGrid w:val="0"/>
          <w:lang w:val="en-GB" w:eastAsia="de-DE"/>
        </w:rPr>
        <w:t xml:space="preserve"> (Kurzkettige chlorierte Paraffine, Stoffflussanalyse, BUWAL Schriftenreihe Nr 354, 2003). </w:t>
      </w:r>
    </w:p>
    <w:p w:rsidR="00CF6A57" w:rsidRPr="00A96E02" w:rsidRDefault="00CF6A57" w:rsidP="00A96E02">
      <w:pPr>
        <w:pStyle w:val="40BlocksatzTextkrper"/>
        <w:spacing w:before="120" w:after="0" w:line="240" w:lineRule="auto"/>
        <w:rPr>
          <w:rFonts w:ascii="Arial" w:hAnsi="Arial" w:cs="Arial"/>
          <w:sz w:val="20"/>
          <w:lang w:val="en-GB"/>
        </w:rPr>
      </w:pPr>
      <w:r w:rsidRPr="00A96E02">
        <w:rPr>
          <w:rFonts w:ascii="Arial" w:hAnsi="Arial" w:cs="Arial"/>
          <w:sz w:val="20"/>
          <w:lang w:val="en-GB"/>
        </w:rPr>
        <w:t xml:space="preserve">The substance flow analysis examines the turnover of short-chained substances in the whole system </w:t>
      </w:r>
      <w:smartTag w:uri="urn:schemas-microsoft-com:office:smarttags" w:element="country-region">
        <w:smartTag w:uri="urn:schemas-microsoft-com:office:smarttags" w:element="place">
          <w:r w:rsidRPr="00A96E02">
            <w:rPr>
              <w:rFonts w:ascii="Arial" w:hAnsi="Arial" w:cs="Arial"/>
              <w:sz w:val="20"/>
              <w:lang w:val="en-GB"/>
            </w:rPr>
            <w:t>Switzerland</w:t>
          </w:r>
        </w:smartTag>
      </w:smartTag>
      <w:r w:rsidRPr="00A96E02">
        <w:rPr>
          <w:rFonts w:ascii="Arial" w:hAnsi="Arial" w:cs="Arial"/>
          <w:sz w:val="20"/>
          <w:lang w:val="en-GB"/>
        </w:rPr>
        <w:t>. It demonstrates that the main inputs of SCCPs into the environment are via goods containing them. When SCCPs are used in oils for metalworking and for lubrication, or in liquids for the treatment of leather, some of the SCCP gets into the wastewater or into lakes and rivers. SCCPs from coatings, sealants and PVC may escape into the atmo</w:t>
      </w:r>
      <w:r w:rsidRPr="00A96E02">
        <w:rPr>
          <w:rFonts w:ascii="Arial" w:hAnsi="Arial" w:cs="Arial"/>
          <w:sz w:val="20"/>
          <w:lang w:val="en-GB"/>
        </w:rPr>
        <w:t>s</w:t>
      </w:r>
      <w:r w:rsidRPr="00A96E02">
        <w:rPr>
          <w:rFonts w:ascii="Arial" w:hAnsi="Arial" w:cs="Arial"/>
          <w:sz w:val="20"/>
          <w:lang w:val="en-GB"/>
        </w:rPr>
        <w:t>phere.</w:t>
      </w:r>
    </w:p>
    <w:p w:rsidR="00CF6A57" w:rsidRPr="00A96E02" w:rsidRDefault="00CF6A57" w:rsidP="00A96E02">
      <w:pPr>
        <w:pStyle w:val="40BlocksatzTextkrper"/>
        <w:spacing w:before="120" w:after="0" w:line="240" w:lineRule="auto"/>
        <w:rPr>
          <w:rFonts w:ascii="Arial" w:hAnsi="Arial" w:cs="Arial"/>
          <w:sz w:val="20"/>
          <w:lang w:val="en-GB"/>
        </w:rPr>
      </w:pPr>
      <w:r w:rsidRPr="00A96E02">
        <w:rPr>
          <w:rFonts w:ascii="Arial" w:hAnsi="Arial" w:cs="Arial"/>
          <w:sz w:val="20"/>
          <w:lang w:val="en-GB"/>
        </w:rPr>
        <w:t xml:space="preserve">A large proportion of SCCP is destroyed in the process of waste management, especially since these substances decompose at temperatures above 200 °C. Some accumulates in landfill sites. Inputs into the environment from waste management are above all via sewage works, because SCCP-containing sewage sludge is used in agriculture and the purified wastewater, containing residual amounts of SCCPs, is carried to lakes and rivers. (The agricultural use of sewage sludge as a fertilizer, however, will no longer be permitted in </w:t>
      </w:r>
      <w:smartTag w:uri="urn:schemas-microsoft-com:office:smarttags" w:element="country-region">
        <w:smartTag w:uri="urn:schemas-microsoft-com:office:smarttags" w:element="place">
          <w:r w:rsidRPr="00A96E02">
            <w:rPr>
              <w:rFonts w:ascii="Arial" w:hAnsi="Arial" w:cs="Arial"/>
              <w:sz w:val="20"/>
              <w:lang w:val="en-GB"/>
            </w:rPr>
            <w:t>Switzerland</w:t>
          </w:r>
        </w:smartTag>
      </w:smartTag>
      <w:r w:rsidRPr="00A96E02">
        <w:rPr>
          <w:rFonts w:ascii="Arial" w:hAnsi="Arial" w:cs="Arial"/>
          <w:sz w:val="20"/>
          <w:lang w:val="en-GB"/>
        </w:rPr>
        <w:t xml:space="preserve">. The restriction will enter into force 30. September 2006) </w:t>
      </w:r>
    </w:p>
    <w:p w:rsidR="00CF6A57" w:rsidRPr="00A96E02" w:rsidRDefault="00CF6A57" w:rsidP="00A96E02">
      <w:pPr>
        <w:pStyle w:val="40BlocksatzTextkrper"/>
        <w:spacing w:before="120" w:after="0" w:line="240" w:lineRule="auto"/>
        <w:rPr>
          <w:rFonts w:ascii="Arial" w:hAnsi="Arial" w:cs="Arial"/>
          <w:sz w:val="20"/>
          <w:lang w:val="en-GB"/>
        </w:rPr>
      </w:pPr>
      <w:r w:rsidRPr="00A96E02">
        <w:rPr>
          <w:rFonts w:ascii="Arial" w:hAnsi="Arial" w:cs="Arial"/>
          <w:sz w:val="20"/>
          <w:lang w:val="en-GB"/>
        </w:rPr>
        <w:t xml:space="preserve">SCCPs in the atmosphere probably reach the ground or lakes and rivers within a short time. As a result of their low solubility in water, SCCPs collect in the soil, in sediments and in living organisms. These are highly persistent substances, which remain practically undegraded. </w:t>
      </w:r>
    </w:p>
    <w:p w:rsidR="00CF6A57" w:rsidRPr="00A96E02" w:rsidRDefault="00CF6A57" w:rsidP="00A96E02">
      <w:pPr>
        <w:spacing w:before="120"/>
        <w:jc w:val="both"/>
        <w:rPr>
          <w:rFonts w:ascii="Arial" w:hAnsi="Arial" w:cs="Arial"/>
          <w:lang w:val="en-US"/>
        </w:rPr>
      </w:pPr>
      <w:r w:rsidRPr="00A96E02">
        <w:rPr>
          <w:rFonts w:ascii="Arial" w:hAnsi="Arial" w:cs="Arial"/>
          <w:lang w:val="en-US"/>
        </w:rPr>
        <w:t xml:space="preserve">In 2002 a trend analysis of the Swiss market has been made by means of random sampling of different products. The purpose of the Investigations was to establish if SCCPs were still present in several Swiss products. Both public products (paints, inks, lubricants, sealants, etc.) and industrial products (paints, plastics, sealants, cleaning agents, etc.) were analyzed. SCCP were not detected in any of the 170 samples. From this survey, it can be concluded that SCCPs are no more used in </w:t>
      </w:r>
      <w:smartTag w:uri="urn:schemas-microsoft-com:office:smarttags" w:element="country-region">
        <w:smartTag w:uri="urn:schemas-microsoft-com:office:smarttags" w:element="place">
          <w:r w:rsidRPr="00A96E02">
            <w:rPr>
              <w:rFonts w:ascii="Arial" w:hAnsi="Arial" w:cs="Arial"/>
              <w:lang w:val="en-US"/>
            </w:rPr>
            <w:t>Switzerland</w:t>
          </w:r>
        </w:smartTag>
      </w:smartTag>
      <w:r w:rsidRPr="00A96E02">
        <w:rPr>
          <w:rFonts w:ascii="Arial" w:hAnsi="Arial" w:cs="Arial"/>
          <w:lang w:val="en-US"/>
        </w:rPr>
        <w:t>. They are for the moment replaced by MCCPs or other plasticisers.</w:t>
      </w:r>
    </w:p>
    <w:p w:rsidR="00CF6A57" w:rsidRPr="00A96E02" w:rsidRDefault="00CF6A57" w:rsidP="00A96E02">
      <w:pPr>
        <w:spacing w:before="120"/>
        <w:jc w:val="both"/>
        <w:rPr>
          <w:rFonts w:ascii="Arial" w:hAnsi="Arial" w:cs="Arial"/>
          <w:lang w:val="en-US"/>
        </w:rPr>
      </w:pPr>
      <w:r w:rsidRPr="00A96E02">
        <w:rPr>
          <w:rFonts w:ascii="Arial" w:hAnsi="Arial" w:cs="Arial"/>
          <w:lang w:val="en-US"/>
        </w:rPr>
        <w:t xml:space="preserve">A cantonal laboratory has assessed in 2002 the presence of PCB and SCCPs in sealants of old buildings. From this study, it can be concluded that PCBs have been used from 1960 to1975, and that they were substituted by SCCPs which were than used from 1971 till 1990. It seems that after 1990 SCCPs were no longer used in sealants and that MCCPs were introduced in the marked as substitutes. </w:t>
      </w:r>
    </w:p>
    <w:p w:rsidR="00CF6A57" w:rsidRPr="00CF6A57" w:rsidRDefault="00CF6A57" w:rsidP="00342FFB">
      <w:pPr>
        <w:jc w:val="both"/>
        <w:rPr>
          <w:rFonts w:ascii="Arial" w:hAnsi="Arial" w:cs="Arial"/>
          <w:sz w:val="22"/>
          <w:szCs w:val="22"/>
          <w:lang w:val="en-US"/>
        </w:rPr>
      </w:pPr>
    </w:p>
    <w:p w:rsidR="00CF6A57" w:rsidRPr="00CF6A57" w:rsidRDefault="00CF6A57" w:rsidP="00342FFB">
      <w:pPr>
        <w:jc w:val="both"/>
        <w:rPr>
          <w:rFonts w:ascii="Arial" w:hAnsi="Arial" w:cs="Arial"/>
          <w:sz w:val="22"/>
          <w:szCs w:val="22"/>
          <w:lang w:val="en-US"/>
        </w:rPr>
      </w:pPr>
    </w:p>
    <w:p w:rsidR="00A96E02" w:rsidRPr="00844174" w:rsidRDefault="00CF6A57" w:rsidP="00844174">
      <w:pPr>
        <w:pStyle w:val="Heading1"/>
        <w:rPr>
          <w:kern w:val="28"/>
          <w:sz w:val="28"/>
        </w:rPr>
      </w:pPr>
      <w:r w:rsidRPr="00CF6A57">
        <w:br w:type="page"/>
      </w:r>
      <w:bookmarkStart w:id="27" w:name="_Toc145475036"/>
      <w:r w:rsidR="00A96E02" w:rsidRPr="00844174">
        <w:rPr>
          <w:kern w:val="28"/>
          <w:sz w:val="28"/>
        </w:rPr>
        <w:lastRenderedPageBreak/>
        <w:t xml:space="preserve">Annex 9: </w:t>
      </w:r>
      <w:smartTag w:uri="urn:schemas-microsoft-com:office:smarttags" w:element="country-region">
        <w:smartTag w:uri="urn:schemas-microsoft-com:office:smarttags" w:element="place">
          <w:r w:rsidR="00A96E02" w:rsidRPr="00844174">
            <w:rPr>
              <w:kern w:val="28"/>
              <w:sz w:val="28"/>
            </w:rPr>
            <w:t>United Kingdom</w:t>
          </w:r>
        </w:smartTag>
      </w:smartTag>
      <w:bookmarkEnd w:id="27"/>
    </w:p>
    <w:p w:rsidR="00A96E02" w:rsidRPr="008F7AC8" w:rsidRDefault="00A96E02" w:rsidP="00A96E02">
      <w:pPr>
        <w:pStyle w:val="Footer"/>
        <w:suppressAutoHyphens/>
        <w:jc w:val="center"/>
        <w:rPr>
          <w:rFonts w:ascii="Arial" w:hAnsi="Arial" w:cs="Arial"/>
          <w:b/>
        </w:rPr>
      </w:pPr>
    </w:p>
    <w:p w:rsidR="00A96E02" w:rsidRPr="00844174" w:rsidRDefault="00A96E02" w:rsidP="00A96E02">
      <w:pPr>
        <w:pStyle w:val="Footer"/>
        <w:suppressAutoHyphens/>
        <w:jc w:val="center"/>
        <w:rPr>
          <w:rFonts w:ascii="Arial" w:hAnsi="Arial" w:cs="Arial"/>
          <w:b/>
          <w:sz w:val="24"/>
          <w:szCs w:val="24"/>
        </w:rPr>
      </w:pPr>
      <w:smartTag w:uri="urn:schemas-microsoft-com:office:smarttags" w:element="country-region">
        <w:smartTag w:uri="urn:schemas-microsoft-com:office:smarttags" w:element="place">
          <w:r w:rsidRPr="00844174">
            <w:rPr>
              <w:rFonts w:ascii="Arial" w:hAnsi="Arial" w:cs="Arial"/>
              <w:b/>
              <w:sz w:val="24"/>
              <w:szCs w:val="24"/>
            </w:rPr>
            <w:t>UK</w:t>
          </w:r>
        </w:smartTag>
      </w:smartTag>
      <w:r w:rsidRPr="00844174">
        <w:rPr>
          <w:rFonts w:ascii="Arial" w:hAnsi="Arial" w:cs="Arial"/>
          <w:b/>
          <w:sz w:val="24"/>
          <w:szCs w:val="24"/>
        </w:rPr>
        <w:t xml:space="preserve"> Implementation Report on</w:t>
      </w:r>
    </w:p>
    <w:p w:rsidR="00A96E02" w:rsidRPr="00844174" w:rsidRDefault="00A96E02" w:rsidP="00A96E02">
      <w:pPr>
        <w:pStyle w:val="Footer"/>
        <w:suppressAutoHyphens/>
        <w:jc w:val="center"/>
        <w:rPr>
          <w:rFonts w:ascii="Arial" w:hAnsi="Arial" w:cs="Arial"/>
          <w:b/>
          <w:sz w:val="24"/>
          <w:szCs w:val="24"/>
        </w:rPr>
      </w:pPr>
      <w:r w:rsidRPr="00844174">
        <w:rPr>
          <w:rFonts w:ascii="Arial" w:hAnsi="Arial" w:cs="Arial"/>
          <w:b/>
          <w:sz w:val="24"/>
          <w:szCs w:val="24"/>
        </w:rPr>
        <w:t>PARCOM Decision 95/1 on the Phasing Out of Short Chained Chlorinated Paraffins</w:t>
      </w:r>
    </w:p>
    <w:p w:rsidR="00CF6A57" w:rsidRPr="00A96E02" w:rsidRDefault="00CF6A57">
      <w:pPr>
        <w:pStyle w:val="EndnoteText"/>
        <w:widowControl/>
        <w:tabs>
          <w:tab w:val="left" w:pos="0"/>
          <w:tab w:val="left" w:pos="900"/>
          <w:tab w:val="left" w:pos="1440"/>
        </w:tabs>
        <w:suppressAutoHyphens/>
        <w:spacing w:before="120"/>
        <w:rPr>
          <w:rFonts w:ascii="Arial" w:hAnsi="Arial" w:cs="Arial"/>
          <w:sz w:val="20"/>
        </w:rPr>
      </w:pPr>
    </w:p>
    <w:p w:rsidR="00CF6A57" w:rsidRPr="00A96E02" w:rsidRDefault="00CF6A57">
      <w:pPr>
        <w:tabs>
          <w:tab w:val="left" w:pos="0"/>
          <w:tab w:val="left" w:pos="900"/>
          <w:tab w:val="left" w:pos="1440"/>
        </w:tabs>
        <w:suppressAutoHyphens/>
        <w:spacing w:before="120"/>
        <w:rPr>
          <w:rFonts w:ascii="Arial" w:hAnsi="Arial" w:cs="Arial"/>
        </w:rPr>
      </w:pPr>
    </w:p>
    <w:tbl>
      <w:tblPr>
        <w:tblW w:w="0" w:type="auto"/>
        <w:tblLayout w:type="fixed"/>
        <w:tblLook w:val="0000" w:firstRow="0" w:lastRow="0" w:firstColumn="0" w:lastColumn="0" w:noHBand="0" w:noVBand="0"/>
      </w:tblPr>
      <w:tblGrid>
        <w:gridCol w:w="2659"/>
        <w:gridCol w:w="4678"/>
      </w:tblGrid>
      <w:tr w:rsidR="00CF6A57" w:rsidRPr="00A96E02">
        <w:tblPrEx>
          <w:tblCellMar>
            <w:top w:w="0" w:type="dxa"/>
            <w:bottom w:w="0" w:type="dxa"/>
          </w:tblCellMar>
        </w:tblPrEx>
        <w:trPr>
          <w:trHeight w:hRule="exact" w:val="430"/>
        </w:trPr>
        <w:tc>
          <w:tcPr>
            <w:tcW w:w="2659" w:type="dxa"/>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b/>
              </w:rPr>
              <w:t>Country:</w:t>
            </w:r>
          </w:p>
        </w:tc>
        <w:tc>
          <w:tcPr>
            <w:tcW w:w="4678" w:type="dxa"/>
            <w:tcBorders>
              <w:top w:val="single" w:sz="6" w:space="0" w:color="auto"/>
              <w:left w:val="single" w:sz="6" w:space="0" w:color="auto"/>
              <w:bottom w:val="single" w:sz="6" w:space="0" w:color="auto"/>
              <w:right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UK</w:t>
            </w:r>
          </w:p>
        </w:tc>
      </w:tr>
    </w:tbl>
    <w:p w:rsidR="00CF6A57" w:rsidRPr="00A96E02" w:rsidRDefault="00CF6A57">
      <w:pPr>
        <w:tabs>
          <w:tab w:val="left" w:pos="0"/>
          <w:tab w:val="left" w:pos="900"/>
          <w:tab w:val="left" w:pos="1440"/>
        </w:tabs>
        <w:suppressAutoHyphens/>
        <w:spacing w:before="120"/>
        <w:rPr>
          <w:rFonts w:ascii="Arial" w:hAnsi="Arial" w:cs="Arial"/>
        </w:rPr>
      </w:pPr>
    </w:p>
    <w:tbl>
      <w:tblPr>
        <w:tblW w:w="0" w:type="auto"/>
        <w:tblInd w:w="-1" w:type="dxa"/>
        <w:tblLayout w:type="fixed"/>
        <w:tblCellMar>
          <w:left w:w="107" w:type="dxa"/>
          <w:right w:w="107" w:type="dxa"/>
        </w:tblCellMar>
        <w:tblLook w:val="0000" w:firstRow="0" w:lastRow="0" w:firstColumn="0" w:lastColumn="0" w:noHBand="0" w:noVBand="0"/>
      </w:tblPr>
      <w:tblGrid>
        <w:gridCol w:w="2658"/>
        <w:gridCol w:w="1134"/>
      </w:tblGrid>
      <w:tr w:rsidR="00CF6A57" w:rsidRPr="00A96E02">
        <w:tblPrEx>
          <w:tblCellMar>
            <w:top w:w="0" w:type="dxa"/>
            <w:bottom w:w="0" w:type="dxa"/>
          </w:tblCellMar>
        </w:tblPrEx>
        <w:tc>
          <w:tcPr>
            <w:tcW w:w="2658" w:type="dxa"/>
          </w:tcPr>
          <w:p w:rsidR="00CF6A57" w:rsidRPr="00A96E02" w:rsidRDefault="00CF6A57" w:rsidP="00A96E02">
            <w:pPr>
              <w:pStyle w:val="Heading6"/>
              <w:tabs>
                <w:tab w:val="left" w:pos="0"/>
                <w:tab w:val="left" w:pos="900"/>
                <w:tab w:val="left" w:pos="1440"/>
              </w:tabs>
              <w:suppressAutoHyphens/>
              <w:spacing w:before="120"/>
              <w:jc w:val="left"/>
              <w:rPr>
                <w:rFonts w:ascii="Arial" w:hAnsi="Arial" w:cs="Arial"/>
                <w:sz w:val="20"/>
              </w:rPr>
            </w:pPr>
            <w:r w:rsidRPr="00A96E02">
              <w:rPr>
                <w:rFonts w:ascii="Arial" w:hAnsi="Arial" w:cs="Arial"/>
                <w:sz w:val="20"/>
              </w:rPr>
              <w:t>Reservation applies</w:t>
            </w:r>
          </w:p>
        </w:tc>
        <w:tc>
          <w:tcPr>
            <w:tcW w:w="1134" w:type="dxa"/>
            <w:tcBorders>
              <w:top w:val="single" w:sz="6" w:space="0" w:color="auto"/>
              <w:left w:val="single" w:sz="6" w:space="0" w:color="auto"/>
              <w:bottom w:val="single" w:sz="6" w:space="0" w:color="auto"/>
              <w:right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vertAlign w:val="superscript"/>
              </w:rPr>
            </w:pPr>
            <w:r w:rsidRPr="00A96E02">
              <w:rPr>
                <w:rFonts w:ascii="Arial" w:hAnsi="Arial" w:cs="Arial"/>
              </w:rPr>
              <w:t>yes</w:t>
            </w:r>
          </w:p>
        </w:tc>
      </w:tr>
    </w:tbl>
    <w:p w:rsidR="00CF6A57" w:rsidRPr="00A96E02" w:rsidRDefault="00CF6A57">
      <w:pPr>
        <w:pStyle w:val="Footer"/>
        <w:tabs>
          <w:tab w:val="left" w:pos="0"/>
          <w:tab w:val="left" w:pos="900"/>
          <w:tab w:val="left" w:pos="1440"/>
        </w:tabs>
        <w:suppressAutoHyphens/>
        <w:spacing w:before="120"/>
        <w:rPr>
          <w:rFonts w:ascii="Arial" w:hAnsi="Arial" w:cs="Arial"/>
        </w:rPr>
      </w:pPr>
    </w:p>
    <w:tbl>
      <w:tblPr>
        <w:tblW w:w="0" w:type="auto"/>
        <w:tblLayout w:type="fixed"/>
        <w:tblLook w:val="0000" w:firstRow="0" w:lastRow="0" w:firstColumn="0" w:lastColumn="0" w:noHBand="0" w:noVBand="0"/>
      </w:tblPr>
      <w:tblGrid>
        <w:gridCol w:w="2659"/>
        <w:gridCol w:w="1134"/>
      </w:tblGrid>
      <w:tr w:rsidR="00CF6A57" w:rsidRPr="00A96E02">
        <w:tblPrEx>
          <w:tblCellMar>
            <w:top w:w="0" w:type="dxa"/>
            <w:bottom w:w="0" w:type="dxa"/>
          </w:tblCellMar>
        </w:tblPrEx>
        <w:tc>
          <w:tcPr>
            <w:tcW w:w="2659" w:type="dxa"/>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b/>
              </w:rPr>
              <w:t>Is measure applicable in your country?</w:t>
            </w:r>
          </w:p>
        </w:tc>
        <w:tc>
          <w:tcPr>
            <w:tcW w:w="1134" w:type="dxa"/>
            <w:tcBorders>
              <w:top w:val="single" w:sz="6" w:space="0" w:color="auto"/>
              <w:left w:val="single" w:sz="6" w:space="0" w:color="auto"/>
              <w:bottom w:val="single" w:sz="6" w:space="0" w:color="auto"/>
              <w:right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no</w:t>
            </w:r>
          </w:p>
        </w:tc>
      </w:tr>
    </w:tbl>
    <w:p w:rsidR="00CF6A57" w:rsidRPr="00A96E02" w:rsidRDefault="00CF6A57" w:rsidP="00A96E02">
      <w:pPr>
        <w:keepNext/>
        <w:tabs>
          <w:tab w:val="left" w:pos="567"/>
        </w:tabs>
        <w:spacing w:before="120"/>
        <w:jc w:val="both"/>
        <w:rPr>
          <w:rFonts w:ascii="Arial" w:hAnsi="Arial" w:cs="Arial"/>
        </w:rPr>
      </w:pPr>
      <w:r w:rsidRPr="00A96E02">
        <w:rPr>
          <w:rFonts w:ascii="Arial" w:hAnsi="Arial" w:cs="Arial"/>
        </w:rPr>
        <w:t>The UK has a reservation on this measure because it has always maintained that action in the EC rather than OSPAR was the most appropriate way of controlling these chemicals.</w:t>
      </w:r>
    </w:p>
    <w:p w:rsidR="00CF6A57" w:rsidRPr="00A96E02" w:rsidRDefault="00CF6A57" w:rsidP="00A96E02">
      <w:pPr>
        <w:keepNext/>
        <w:tabs>
          <w:tab w:val="left" w:pos="567"/>
        </w:tabs>
        <w:spacing w:before="120"/>
        <w:jc w:val="both"/>
        <w:rPr>
          <w:rFonts w:ascii="Arial" w:hAnsi="Arial" w:cs="Arial"/>
        </w:rPr>
      </w:pPr>
      <w:r w:rsidRPr="00A96E02">
        <w:rPr>
          <w:rFonts w:ascii="Arial" w:hAnsi="Arial" w:cs="Arial"/>
        </w:rPr>
        <w:t xml:space="preserve">However, the UK has taken steps to address the phasing out of the use of these chemicals.  It has based its action on the results of the assessment completed in the framework of the EC Existing substances Regulation and subsequent recommendations from the Commission on risk reduction. </w:t>
      </w:r>
    </w:p>
    <w:p w:rsidR="00CF6A57" w:rsidRPr="00A96E02" w:rsidRDefault="00CF6A57" w:rsidP="00A96E02">
      <w:pPr>
        <w:keepNext/>
        <w:tabs>
          <w:tab w:val="left" w:pos="567"/>
        </w:tabs>
        <w:spacing w:before="120"/>
        <w:jc w:val="both"/>
        <w:rPr>
          <w:rFonts w:ascii="Arial" w:hAnsi="Arial" w:cs="Arial"/>
        </w:rPr>
      </w:pPr>
      <w:r w:rsidRPr="00A96E02">
        <w:rPr>
          <w:rFonts w:ascii="Arial" w:hAnsi="Arial" w:cs="Arial"/>
        </w:rPr>
        <w:t xml:space="preserve">Under the Environmental Protection regulations 2003, Great Britain has adopted  Statutory Instrument 2003 No 3274 which requires that “no person shall place </w:t>
      </w:r>
      <w:r w:rsidRPr="00A96E02">
        <w:rPr>
          <w:rStyle w:val="Strong"/>
          <w:rFonts w:ascii="Arial" w:hAnsi="Arial" w:cs="Arial"/>
        </w:rPr>
        <w:t>short</w:t>
      </w:r>
      <w:r w:rsidRPr="00A96E02">
        <w:rPr>
          <w:rFonts w:ascii="Arial" w:hAnsi="Arial" w:cs="Arial"/>
        </w:rPr>
        <w:t xml:space="preserve"> </w:t>
      </w:r>
      <w:r w:rsidRPr="00A96E02">
        <w:rPr>
          <w:rStyle w:val="Strong"/>
          <w:rFonts w:ascii="Arial" w:hAnsi="Arial" w:cs="Arial"/>
        </w:rPr>
        <w:t>chain</w:t>
      </w:r>
      <w:r w:rsidRPr="00A96E02">
        <w:rPr>
          <w:rFonts w:ascii="Arial" w:hAnsi="Arial" w:cs="Arial"/>
        </w:rPr>
        <w:t xml:space="preserve"> </w:t>
      </w:r>
      <w:r w:rsidRPr="00A96E02">
        <w:rPr>
          <w:rStyle w:val="Strong"/>
          <w:rFonts w:ascii="Arial" w:hAnsi="Arial" w:cs="Arial"/>
        </w:rPr>
        <w:t>chlorinated</w:t>
      </w:r>
      <w:r w:rsidRPr="00A96E02">
        <w:rPr>
          <w:rFonts w:ascii="Arial" w:hAnsi="Arial" w:cs="Arial"/>
        </w:rPr>
        <w:t xml:space="preserve"> </w:t>
      </w:r>
      <w:r w:rsidRPr="00A96E02">
        <w:rPr>
          <w:rStyle w:val="Strong"/>
          <w:rFonts w:ascii="Arial" w:hAnsi="Arial" w:cs="Arial"/>
        </w:rPr>
        <w:t>paraffins</w:t>
      </w:r>
      <w:r w:rsidRPr="00A96E02">
        <w:rPr>
          <w:rFonts w:ascii="Arial" w:hAnsi="Arial" w:cs="Arial"/>
        </w:rPr>
        <w:t xml:space="preserve"> (alkanes, C</w:t>
      </w:r>
      <w:r w:rsidRPr="00A96E02">
        <w:rPr>
          <w:rFonts w:ascii="Arial" w:hAnsi="Arial" w:cs="Arial"/>
          <w:vertAlign w:val="subscript"/>
        </w:rPr>
        <w:t>10</w:t>
      </w:r>
      <w:r w:rsidRPr="00A96E02">
        <w:rPr>
          <w:rFonts w:ascii="Arial" w:hAnsi="Arial" w:cs="Arial"/>
        </w:rPr>
        <w:t>-C</w:t>
      </w:r>
      <w:r w:rsidRPr="00A96E02">
        <w:rPr>
          <w:rFonts w:ascii="Arial" w:hAnsi="Arial" w:cs="Arial"/>
          <w:vertAlign w:val="subscript"/>
        </w:rPr>
        <w:t>13</w:t>
      </w:r>
      <w:r w:rsidRPr="00A96E02">
        <w:rPr>
          <w:rFonts w:ascii="Arial" w:hAnsi="Arial" w:cs="Arial"/>
        </w:rPr>
        <w:t>, chloro) on the market for use as substances, or as constituents of other substances or preparations in concentrations higher than 1%, either in metalworking or for fat liquoring of leather”.  There is an equivalent instrument which has been adopted by Northern Ireland.</w:t>
      </w:r>
    </w:p>
    <w:p w:rsidR="00CF6A57" w:rsidRPr="00A96E02" w:rsidRDefault="00CF6A57">
      <w:pPr>
        <w:tabs>
          <w:tab w:val="left" w:pos="0"/>
          <w:tab w:val="right" w:leader="dot" w:pos="9355"/>
        </w:tabs>
        <w:suppressAutoHyphens/>
        <w:spacing w:before="120" w:line="360" w:lineRule="auto"/>
        <w:rPr>
          <w:rFonts w:ascii="Arial" w:hAnsi="Arial" w:cs="Arial"/>
        </w:rPr>
      </w:pPr>
      <w:r w:rsidRPr="00A96E02">
        <w:rPr>
          <w:rFonts w:ascii="Arial" w:hAnsi="Arial" w:cs="Arial"/>
        </w:rPr>
        <w:tab/>
      </w:r>
    </w:p>
    <w:p w:rsidR="00CF6A57" w:rsidRPr="00A96E02" w:rsidRDefault="00CF6A57">
      <w:pPr>
        <w:tabs>
          <w:tab w:val="left" w:pos="0"/>
          <w:tab w:val="right" w:leader="dot" w:pos="9355"/>
        </w:tabs>
        <w:suppressAutoHyphens/>
        <w:spacing w:before="120" w:line="360" w:lineRule="auto"/>
        <w:rPr>
          <w:rFonts w:ascii="Arial" w:hAnsi="Arial" w:cs="Arial"/>
        </w:rPr>
      </w:pPr>
      <w:r w:rsidRPr="00A96E02">
        <w:rPr>
          <w:rFonts w:ascii="Arial" w:hAnsi="Arial" w:cs="Arial"/>
        </w:rPr>
        <w:tab/>
      </w:r>
    </w:p>
    <w:p w:rsidR="00CF6A57" w:rsidRPr="00A96E02" w:rsidRDefault="00CF6A57">
      <w:pPr>
        <w:tabs>
          <w:tab w:val="left" w:pos="0"/>
          <w:tab w:val="right" w:leader="dot" w:pos="9355"/>
        </w:tabs>
        <w:suppressAutoHyphens/>
        <w:spacing w:before="120" w:line="360" w:lineRule="auto"/>
        <w:rPr>
          <w:rFonts w:ascii="Arial" w:hAnsi="Arial" w:cs="Arial"/>
        </w:rPr>
      </w:pPr>
      <w:r w:rsidRPr="00A96E02">
        <w:rPr>
          <w:rFonts w:ascii="Arial" w:hAnsi="Arial" w:cs="Arial"/>
        </w:rPr>
        <w:tab/>
      </w:r>
    </w:p>
    <w:p w:rsidR="00CF6A57" w:rsidRPr="00A96E02" w:rsidRDefault="00CF6A57">
      <w:pPr>
        <w:tabs>
          <w:tab w:val="left" w:pos="0"/>
          <w:tab w:val="right" w:leader="dot" w:pos="9355"/>
        </w:tabs>
        <w:suppressAutoHyphens/>
        <w:spacing w:before="120" w:line="360" w:lineRule="auto"/>
        <w:rPr>
          <w:rFonts w:ascii="Arial" w:hAnsi="Arial" w:cs="Arial"/>
        </w:rPr>
      </w:pPr>
      <w:r w:rsidRPr="00A96E02">
        <w:rPr>
          <w:rFonts w:ascii="Arial" w:hAnsi="Arial" w:cs="Arial"/>
        </w:rPr>
        <w:tab/>
      </w:r>
    </w:p>
    <w:p w:rsidR="00CF6A57" w:rsidRPr="00A96E02" w:rsidRDefault="00CF6A57">
      <w:pPr>
        <w:tabs>
          <w:tab w:val="left" w:pos="0"/>
          <w:tab w:val="left" w:pos="900"/>
          <w:tab w:val="left" w:pos="1440"/>
        </w:tabs>
        <w:suppressAutoHyphens/>
        <w:spacing w:before="120"/>
        <w:rPr>
          <w:rFonts w:ascii="Arial" w:hAnsi="Arial" w:cs="Arial"/>
        </w:rPr>
      </w:pPr>
    </w:p>
    <w:tbl>
      <w:tblPr>
        <w:tblW w:w="0" w:type="auto"/>
        <w:tblInd w:w="-1" w:type="dxa"/>
        <w:tblLayout w:type="fixed"/>
        <w:tblCellMar>
          <w:left w:w="107" w:type="dxa"/>
          <w:right w:w="107" w:type="dxa"/>
        </w:tblCellMar>
        <w:tblLook w:val="0000" w:firstRow="0" w:lastRow="0" w:firstColumn="0" w:lastColumn="0" w:noHBand="0" w:noVBand="0"/>
      </w:tblPr>
      <w:tblGrid>
        <w:gridCol w:w="2941"/>
        <w:gridCol w:w="1560"/>
        <w:gridCol w:w="2551"/>
        <w:gridCol w:w="2551"/>
      </w:tblGrid>
      <w:tr w:rsidR="00CF6A57" w:rsidRPr="00A96E02">
        <w:tblPrEx>
          <w:tblCellMar>
            <w:top w:w="0" w:type="dxa"/>
            <w:bottom w:w="0" w:type="dxa"/>
          </w:tblCellMar>
        </w:tblPrEx>
        <w:tc>
          <w:tcPr>
            <w:tcW w:w="2941" w:type="dxa"/>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b/>
              </w:rPr>
              <w:t>Means of Implementation:</w:t>
            </w:r>
          </w:p>
        </w:tc>
        <w:tc>
          <w:tcPr>
            <w:tcW w:w="1560" w:type="dxa"/>
            <w:tcBorders>
              <w:top w:val="single" w:sz="6" w:space="0" w:color="auto"/>
              <w:left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by legislation</w:t>
            </w:r>
          </w:p>
        </w:tc>
        <w:tc>
          <w:tcPr>
            <w:tcW w:w="2551" w:type="dxa"/>
            <w:tcBorders>
              <w:top w:val="single" w:sz="6" w:space="0" w:color="auto"/>
              <w:left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by administrative action</w:t>
            </w:r>
          </w:p>
        </w:tc>
        <w:tc>
          <w:tcPr>
            <w:tcW w:w="2551" w:type="dxa"/>
            <w:tcBorders>
              <w:top w:val="single" w:sz="6" w:space="0" w:color="auto"/>
              <w:left w:val="single" w:sz="6" w:space="0" w:color="auto"/>
              <w:right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by negotiated agreement</w:t>
            </w:r>
          </w:p>
        </w:tc>
      </w:tr>
      <w:tr w:rsidR="00CF6A57" w:rsidRPr="00A96E02">
        <w:tblPrEx>
          <w:tblCellMar>
            <w:top w:w="0" w:type="dxa"/>
            <w:bottom w:w="0" w:type="dxa"/>
          </w:tblCellMar>
        </w:tblPrEx>
        <w:tc>
          <w:tcPr>
            <w:tcW w:w="2941" w:type="dxa"/>
          </w:tcPr>
          <w:p w:rsidR="00CF6A57" w:rsidRPr="00A96E02" w:rsidRDefault="00CF6A57">
            <w:pPr>
              <w:tabs>
                <w:tab w:val="left" w:pos="0"/>
                <w:tab w:val="left" w:pos="900"/>
                <w:tab w:val="left" w:pos="1440"/>
              </w:tabs>
              <w:suppressAutoHyphens/>
              <w:spacing w:before="120"/>
              <w:rPr>
                <w:rFonts w:ascii="Arial" w:hAnsi="Arial" w:cs="Arial"/>
              </w:rPr>
            </w:pPr>
          </w:p>
        </w:tc>
        <w:tc>
          <w:tcPr>
            <w:tcW w:w="1560" w:type="dxa"/>
            <w:tcBorders>
              <w:top w:val="single" w:sz="6" w:space="0" w:color="auto"/>
              <w:left w:val="single" w:sz="6" w:space="0" w:color="auto"/>
              <w:bottom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yes</w:t>
            </w:r>
          </w:p>
        </w:tc>
        <w:tc>
          <w:tcPr>
            <w:tcW w:w="2551" w:type="dxa"/>
            <w:tcBorders>
              <w:top w:val="single" w:sz="6" w:space="0" w:color="auto"/>
              <w:left w:val="single" w:sz="6" w:space="0" w:color="auto"/>
              <w:bottom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yes</w:t>
            </w:r>
          </w:p>
        </w:tc>
        <w:tc>
          <w:tcPr>
            <w:tcW w:w="2551" w:type="dxa"/>
            <w:tcBorders>
              <w:top w:val="single" w:sz="6" w:space="0" w:color="auto"/>
              <w:left w:val="single" w:sz="6" w:space="0" w:color="auto"/>
              <w:bottom w:val="single" w:sz="6" w:space="0" w:color="auto"/>
              <w:right w:val="single" w:sz="6" w:space="0" w:color="auto"/>
            </w:tcBorders>
          </w:tcPr>
          <w:p w:rsidR="00CF6A57" w:rsidRPr="00A96E02" w:rsidRDefault="00CF6A57">
            <w:pPr>
              <w:tabs>
                <w:tab w:val="left" w:pos="0"/>
                <w:tab w:val="left" w:pos="900"/>
                <w:tab w:val="left" w:pos="1440"/>
              </w:tabs>
              <w:suppressAutoHyphens/>
              <w:spacing w:before="120"/>
              <w:rPr>
                <w:rFonts w:ascii="Arial" w:hAnsi="Arial" w:cs="Arial"/>
              </w:rPr>
            </w:pPr>
            <w:r w:rsidRPr="00A96E02">
              <w:rPr>
                <w:rFonts w:ascii="Arial" w:hAnsi="Arial" w:cs="Arial"/>
              </w:rPr>
              <w:t>yes</w:t>
            </w:r>
          </w:p>
        </w:tc>
      </w:tr>
    </w:tbl>
    <w:p w:rsidR="00CF6A57" w:rsidRPr="00A96E02" w:rsidRDefault="00CF6A57">
      <w:pPr>
        <w:tabs>
          <w:tab w:val="left" w:pos="0"/>
          <w:tab w:val="left" w:pos="900"/>
          <w:tab w:val="left" w:pos="1440"/>
        </w:tabs>
        <w:suppressAutoHyphens/>
        <w:spacing w:before="120"/>
        <w:rPr>
          <w:rFonts w:ascii="Arial" w:hAnsi="Arial" w:cs="Arial"/>
        </w:rPr>
      </w:pPr>
    </w:p>
    <w:p w:rsidR="00CF6A57" w:rsidRPr="00A96E02" w:rsidRDefault="00CF6A57">
      <w:pPr>
        <w:tabs>
          <w:tab w:val="left" w:pos="0"/>
          <w:tab w:val="left" w:pos="900"/>
          <w:tab w:val="left" w:pos="1440"/>
        </w:tabs>
        <w:suppressAutoHyphens/>
        <w:spacing w:before="120"/>
        <w:rPr>
          <w:rFonts w:ascii="Arial" w:hAnsi="Arial" w:cs="Arial"/>
          <w:i/>
        </w:rPr>
      </w:pPr>
      <w:r w:rsidRPr="00A96E02">
        <w:rPr>
          <w:rFonts w:ascii="Arial" w:hAnsi="Arial" w:cs="Arial"/>
          <w:i/>
        </w:rPr>
        <w:t>Please provide information on:</w:t>
      </w:r>
    </w:p>
    <w:p w:rsidR="00CF6A57" w:rsidRPr="00A96E02" w:rsidRDefault="00CF6A57">
      <w:pPr>
        <w:tabs>
          <w:tab w:val="left" w:pos="0"/>
          <w:tab w:val="left" w:pos="566"/>
          <w:tab w:val="left" w:pos="720"/>
        </w:tabs>
        <w:suppressAutoHyphens/>
        <w:spacing w:before="120"/>
        <w:ind w:left="566" w:hanging="566"/>
        <w:rPr>
          <w:rFonts w:ascii="Arial" w:hAnsi="Arial" w:cs="Arial"/>
          <w:i/>
        </w:rPr>
      </w:pPr>
      <w:r w:rsidRPr="00A96E02">
        <w:rPr>
          <w:rFonts w:ascii="Arial" w:hAnsi="Arial" w:cs="Arial"/>
          <w:i/>
        </w:rPr>
        <w:t>a.</w:t>
      </w:r>
      <w:r w:rsidRPr="00A96E02">
        <w:rPr>
          <w:rFonts w:ascii="Arial" w:hAnsi="Arial" w:cs="Arial"/>
          <w:i/>
        </w:rPr>
        <w:tab/>
        <w:t>specific measures taken to give effect to this measure;</w:t>
      </w:r>
    </w:p>
    <w:p w:rsidR="00CF6A57" w:rsidRPr="00A96E02" w:rsidRDefault="00CF6A57">
      <w:pPr>
        <w:tabs>
          <w:tab w:val="left" w:pos="0"/>
          <w:tab w:val="left" w:pos="566"/>
          <w:tab w:val="left" w:pos="720"/>
        </w:tabs>
        <w:suppressAutoHyphens/>
        <w:spacing w:before="120"/>
        <w:ind w:left="566" w:hanging="566"/>
        <w:rPr>
          <w:rFonts w:ascii="Arial" w:hAnsi="Arial" w:cs="Arial"/>
          <w:i/>
        </w:rPr>
      </w:pPr>
      <w:r w:rsidRPr="00A96E02">
        <w:rPr>
          <w:rFonts w:ascii="Arial" w:hAnsi="Arial" w:cs="Arial"/>
          <w:i/>
        </w:rPr>
        <w:t>b.</w:t>
      </w:r>
      <w:r w:rsidRPr="00A96E02">
        <w:rPr>
          <w:rFonts w:ascii="Arial" w:hAnsi="Arial" w:cs="Arial"/>
          <w:i/>
        </w:rPr>
        <w:tab/>
        <w:t>any special difficulties encountered, such as practical or legal problems, in the implementation of this measure;</w:t>
      </w:r>
    </w:p>
    <w:p w:rsidR="00CF6A57" w:rsidRPr="00A96E02" w:rsidRDefault="00CF6A57">
      <w:pPr>
        <w:tabs>
          <w:tab w:val="left" w:pos="0"/>
          <w:tab w:val="left" w:pos="566"/>
          <w:tab w:val="left" w:pos="720"/>
        </w:tabs>
        <w:suppressAutoHyphens/>
        <w:spacing w:before="120"/>
        <w:ind w:left="566" w:hanging="566"/>
        <w:rPr>
          <w:rFonts w:ascii="Arial" w:hAnsi="Arial" w:cs="Arial"/>
          <w:i/>
        </w:rPr>
      </w:pPr>
      <w:r w:rsidRPr="00A96E02">
        <w:rPr>
          <w:rFonts w:ascii="Arial" w:hAnsi="Arial" w:cs="Arial"/>
          <w:i/>
        </w:rPr>
        <w:t>c.</w:t>
      </w:r>
      <w:r w:rsidRPr="00A96E02">
        <w:rPr>
          <w:rFonts w:ascii="Arial" w:hAnsi="Arial" w:cs="Arial"/>
          <w:i/>
        </w:rPr>
        <w:tab/>
        <w:t>the reasons for not having fully implemented this measure should be spelt out clearly and plans for full implementation should be reported;</w:t>
      </w:r>
    </w:p>
    <w:p w:rsidR="00CF6A57" w:rsidRPr="00A96E02" w:rsidRDefault="00CF6A57">
      <w:pPr>
        <w:tabs>
          <w:tab w:val="left" w:pos="0"/>
          <w:tab w:val="left" w:pos="566"/>
          <w:tab w:val="left" w:pos="720"/>
        </w:tabs>
        <w:suppressAutoHyphens/>
        <w:spacing w:before="120"/>
        <w:rPr>
          <w:rFonts w:ascii="Arial" w:hAnsi="Arial" w:cs="Arial"/>
          <w:i/>
        </w:rPr>
      </w:pPr>
      <w:r w:rsidRPr="00A96E02">
        <w:rPr>
          <w:rFonts w:ascii="Arial" w:hAnsi="Arial" w:cs="Arial"/>
          <w:i/>
        </w:rPr>
        <w:t>d.</w:t>
      </w:r>
      <w:r w:rsidRPr="00A96E02">
        <w:rPr>
          <w:rFonts w:ascii="Arial" w:hAnsi="Arial" w:cs="Arial"/>
          <w:i/>
        </w:rPr>
        <w:tab/>
        <w:t>if appropriate, progress towards being able to lift the reservation.</w:t>
      </w:r>
    </w:p>
    <w:p w:rsidR="00CF6A57" w:rsidRPr="00A96E02" w:rsidRDefault="00CF6A57">
      <w:pPr>
        <w:pStyle w:val="EndnoteText"/>
        <w:widowControl/>
        <w:tabs>
          <w:tab w:val="left" w:pos="0"/>
          <w:tab w:val="right" w:leader="dot" w:pos="9355"/>
        </w:tabs>
        <w:suppressAutoHyphens/>
        <w:spacing w:before="120" w:line="360" w:lineRule="auto"/>
        <w:rPr>
          <w:rFonts w:ascii="Arial" w:hAnsi="Arial" w:cs="Arial"/>
          <w:sz w:val="20"/>
        </w:rPr>
      </w:pPr>
      <w:r w:rsidRPr="00A96E02">
        <w:rPr>
          <w:rFonts w:ascii="Arial" w:hAnsi="Arial" w:cs="Arial"/>
          <w:sz w:val="20"/>
        </w:rPr>
        <w:tab/>
      </w:r>
    </w:p>
    <w:p w:rsidR="00CF6A57" w:rsidRPr="00A96E02" w:rsidRDefault="00CF6A57">
      <w:pPr>
        <w:tabs>
          <w:tab w:val="left" w:pos="0"/>
          <w:tab w:val="right" w:leader="dot" w:pos="9355"/>
        </w:tabs>
        <w:suppressAutoHyphens/>
        <w:spacing w:before="120" w:line="360" w:lineRule="auto"/>
        <w:rPr>
          <w:rFonts w:ascii="Arial" w:hAnsi="Arial" w:cs="Arial"/>
        </w:rPr>
      </w:pPr>
      <w:r w:rsidRPr="00A96E02">
        <w:rPr>
          <w:rFonts w:ascii="Arial" w:hAnsi="Arial" w:cs="Arial"/>
        </w:rPr>
        <w:tab/>
      </w:r>
    </w:p>
    <w:p w:rsidR="004A3E96" w:rsidRPr="00A96E02" w:rsidRDefault="004A3E96" w:rsidP="004A3E96">
      <w:pPr>
        <w:tabs>
          <w:tab w:val="left" w:pos="0"/>
          <w:tab w:val="left" w:pos="566"/>
          <w:tab w:val="left" w:pos="720"/>
        </w:tabs>
        <w:jc w:val="both"/>
        <w:rPr>
          <w:rFonts w:ascii="Arial" w:hAnsi="Arial" w:cs="Arial"/>
          <w:lang w:val="en-GB"/>
        </w:rPr>
      </w:pPr>
    </w:p>
    <w:sectPr w:rsidR="004A3E96" w:rsidRPr="00A96E02" w:rsidSect="00BC08A6">
      <w:headerReference w:type="default" r:id="rId11"/>
      <w:footerReference w:type="default" r:id="rId12"/>
      <w:headerReference w:type="first" r:id="rId13"/>
      <w:footerReference w:type="first" r:id="rId14"/>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9DD" w:rsidRDefault="009C29DD">
      <w:r>
        <w:separator/>
      </w:r>
    </w:p>
  </w:endnote>
  <w:endnote w:type="continuationSeparator" w:id="0">
    <w:p w:rsidR="009C29DD" w:rsidRDefault="009C2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2FA" w:rsidRPr="00BC08A6" w:rsidRDefault="000532FA">
    <w:pPr>
      <w:pStyle w:val="Footer"/>
      <w:rPr>
        <w:rFonts w:ascii="Arial" w:hAnsi="Arial" w:cs="Arial"/>
        <w:i/>
      </w:rPr>
    </w:pPr>
    <w:r w:rsidRPr="00BC08A6">
      <w:rPr>
        <w:rStyle w:val="PageNumber"/>
        <w:rFonts w:ascii="Arial" w:hAnsi="Arial" w:cs="Arial"/>
        <w:i/>
      </w:rPr>
      <w:fldChar w:fldCharType="begin"/>
    </w:r>
    <w:r w:rsidRPr="00BC08A6">
      <w:rPr>
        <w:rStyle w:val="PageNumber"/>
        <w:rFonts w:ascii="Arial" w:hAnsi="Arial" w:cs="Arial"/>
        <w:i/>
      </w:rPr>
      <w:instrText xml:space="preserve"> PAGE </w:instrText>
    </w:r>
    <w:r w:rsidRPr="00BC08A6">
      <w:rPr>
        <w:rStyle w:val="PageNumber"/>
        <w:rFonts w:ascii="Arial" w:hAnsi="Arial" w:cs="Arial"/>
        <w:i/>
      </w:rPr>
      <w:fldChar w:fldCharType="separate"/>
    </w:r>
    <w:r w:rsidR="00F37A54">
      <w:rPr>
        <w:rStyle w:val="PageNumber"/>
        <w:rFonts w:ascii="Arial" w:hAnsi="Arial" w:cs="Arial"/>
        <w:i/>
        <w:noProof/>
      </w:rPr>
      <w:t>18</w:t>
    </w:r>
    <w:r w:rsidRPr="00BC08A6">
      <w:rPr>
        <w:rStyle w:val="PageNumber"/>
        <w:rFonts w:ascii="Arial" w:hAnsi="Arial" w:cs="Arial"/>
        <w: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2FA" w:rsidRPr="00BC08A6" w:rsidRDefault="000532FA" w:rsidP="00BC08A6">
    <w:pPr>
      <w:pStyle w:val="Footer"/>
      <w:jc w:val="right"/>
      <w:rPr>
        <w:rFonts w:ascii="Arial" w:hAnsi="Arial" w:cs="Arial"/>
        <w:i/>
      </w:rPr>
    </w:pPr>
    <w:r w:rsidRPr="00BC08A6">
      <w:rPr>
        <w:rStyle w:val="PageNumber"/>
        <w:rFonts w:ascii="Arial" w:hAnsi="Arial" w:cs="Arial"/>
        <w:i/>
      </w:rPr>
      <w:fldChar w:fldCharType="begin"/>
    </w:r>
    <w:r w:rsidRPr="00BC08A6">
      <w:rPr>
        <w:rStyle w:val="PageNumber"/>
        <w:rFonts w:ascii="Arial" w:hAnsi="Arial" w:cs="Arial"/>
        <w:i/>
      </w:rPr>
      <w:instrText xml:space="preserve"> PAGE </w:instrText>
    </w:r>
    <w:r w:rsidRPr="00BC08A6">
      <w:rPr>
        <w:rStyle w:val="PageNumber"/>
        <w:rFonts w:ascii="Arial" w:hAnsi="Arial" w:cs="Arial"/>
        <w:i/>
      </w:rPr>
      <w:fldChar w:fldCharType="separate"/>
    </w:r>
    <w:r w:rsidR="00F37A54">
      <w:rPr>
        <w:rStyle w:val="PageNumber"/>
        <w:rFonts w:ascii="Arial" w:hAnsi="Arial" w:cs="Arial"/>
        <w:i/>
        <w:noProof/>
      </w:rPr>
      <w:t>17</w:t>
    </w:r>
    <w:r w:rsidRPr="00BC08A6">
      <w:rPr>
        <w:rStyle w:val="PageNumber"/>
        <w:rFonts w:ascii="Arial" w:hAnsi="Arial" w:cs="Arial"/>
        <w: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2FA" w:rsidRPr="00BC08A6" w:rsidRDefault="000532FA">
    <w:pPr>
      <w:pStyle w:val="Footer"/>
      <w:rPr>
        <w:rFonts w:ascii="Arial" w:hAnsi="Arial" w:cs="Arial"/>
        <w:i/>
      </w:rPr>
    </w:pPr>
    <w:r w:rsidRPr="00BC08A6">
      <w:rPr>
        <w:rStyle w:val="PageNumber"/>
        <w:rFonts w:ascii="Arial" w:hAnsi="Arial" w:cs="Arial"/>
        <w:i/>
      </w:rPr>
      <w:fldChar w:fldCharType="begin"/>
    </w:r>
    <w:r w:rsidRPr="00BC08A6">
      <w:rPr>
        <w:rStyle w:val="PageNumber"/>
        <w:rFonts w:ascii="Arial" w:hAnsi="Arial" w:cs="Arial"/>
        <w:i/>
      </w:rPr>
      <w:instrText xml:space="preserve"> PAGE </w:instrText>
    </w:r>
    <w:r w:rsidRPr="00BC08A6">
      <w:rPr>
        <w:rStyle w:val="PageNumber"/>
        <w:rFonts w:ascii="Arial" w:hAnsi="Arial" w:cs="Arial"/>
        <w:i/>
      </w:rPr>
      <w:fldChar w:fldCharType="separate"/>
    </w:r>
    <w:r w:rsidR="00F37A54">
      <w:rPr>
        <w:rStyle w:val="PageNumber"/>
        <w:rFonts w:ascii="Arial" w:hAnsi="Arial" w:cs="Arial"/>
        <w:i/>
        <w:noProof/>
      </w:rPr>
      <w:t>2</w:t>
    </w:r>
    <w:r w:rsidRPr="00BC08A6">
      <w:rPr>
        <w:rStyle w:val="PageNumber"/>
        <w:rFonts w:ascii="Arial" w:hAnsi="Arial" w:cs="Arial"/>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9DD" w:rsidRDefault="009C29DD">
      <w:r>
        <w:separator/>
      </w:r>
    </w:p>
  </w:footnote>
  <w:footnote w:type="continuationSeparator" w:id="0">
    <w:p w:rsidR="009C29DD" w:rsidRDefault="009C29DD">
      <w:r>
        <w:continuationSeparator/>
      </w:r>
    </w:p>
  </w:footnote>
  <w:footnote w:id="1">
    <w:p w:rsidR="000532FA" w:rsidRPr="008F7AC8" w:rsidRDefault="000532FA" w:rsidP="008F7AC8">
      <w:pPr>
        <w:pStyle w:val="FootnoteText"/>
        <w:tabs>
          <w:tab w:val="left" w:pos="540"/>
        </w:tabs>
        <w:rPr>
          <w:rFonts w:ascii="Arial" w:hAnsi="Arial" w:cs="Arial"/>
          <w:sz w:val="18"/>
          <w:szCs w:val="18"/>
        </w:rPr>
      </w:pPr>
      <w:r w:rsidRPr="008F7AC8">
        <w:rPr>
          <w:rStyle w:val="FootnoteReference"/>
          <w:rFonts w:ascii="Arial" w:hAnsi="Arial" w:cs="Arial"/>
          <w:sz w:val="18"/>
          <w:szCs w:val="18"/>
        </w:rPr>
        <w:footnoteRef/>
      </w:r>
      <w:r w:rsidRPr="008F7AC8">
        <w:rPr>
          <w:rFonts w:ascii="Arial" w:hAnsi="Arial" w:cs="Arial"/>
          <w:sz w:val="18"/>
          <w:szCs w:val="18"/>
          <w:lang w:val="de-DE"/>
        </w:rPr>
        <w:tab/>
        <w:t>“Sechste Verordnung zur Änderung chemikalienrechlicher Verordnungen vom 19. Mai 2003“</w:t>
      </w:r>
    </w:p>
  </w:footnote>
  <w:footnote w:id="2">
    <w:p w:rsidR="000532FA" w:rsidRPr="00A96E02" w:rsidRDefault="000532FA" w:rsidP="00A96E02">
      <w:pPr>
        <w:tabs>
          <w:tab w:val="left" w:pos="540"/>
        </w:tabs>
        <w:autoSpaceDE w:val="0"/>
        <w:autoSpaceDN w:val="0"/>
        <w:adjustRightInd w:val="0"/>
        <w:spacing w:before="100" w:after="100"/>
        <w:ind w:left="540" w:hanging="540"/>
        <w:rPr>
          <w:rFonts w:ascii="Arial" w:hAnsi="Arial" w:cs="Arial"/>
          <w:sz w:val="18"/>
          <w:szCs w:val="18"/>
        </w:rPr>
      </w:pPr>
      <w:r w:rsidRPr="00A96E02">
        <w:rPr>
          <w:rStyle w:val="FootnoteReference"/>
          <w:rFonts w:ascii="Arial" w:hAnsi="Arial" w:cs="Arial"/>
          <w:sz w:val="18"/>
          <w:szCs w:val="18"/>
        </w:rPr>
        <w:footnoteRef/>
      </w:r>
      <w:r w:rsidRPr="00A96E02">
        <w:rPr>
          <w:rFonts w:ascii="Arial" w:hAnsi="Arial" w:cs="Arial"/>
          <w:sz w:val="18"/>
          <w:szCs w:val="18"/>
        </w:rPr>
        <w:t xml:space="preserve"> </w:t>
      </w:r>
      <w:r w:rsidRPr="00A96E02">
        <w:rPr>
          <w:rFonts w:ascii="Arial" w:hAnsi="Arial" w:cs="Arial"/>
          <w:sz w:val="18"/>
          <w:szCs w:val="18"/>
        </w:rPr>
        <w:tab/>
        <w:t xml:space="preserve">The October 2005 issue of the </w:t>
      </w:r>
      <w:r w:rsidRPr="00A96E02">
        <w:rPr>
          <w:rFonts w:ascii="Arial" w:hAnsi="Arial" w:cs="Arial"/>
          <w:sz w:val="18"/>
          <w:szCs w:val="18"/>
          <w:lang w:val="en-US"/>
        </w:rPr>
        <w:t>newsletter from the European Chemicals Bureau (ECB) states that the risk assessment which is being performed under the EU Existing substance Regulation has led to the conclusion that stricter controls are needed to reduce environmental risks from SCCPs.</w:t>
      </w:r>
    </w:p>
  </w:footnote>
  <w:footnote w:id="3">
    <w:p w:rsidR="000532FA" w:rsidRPr="003B2936" w:rsidRDefault="000532FA" w:rsidP="003B2936">
      <w:pPr>
        <w:pStyle w:val="BodyText"/>
        <w:ind w:left="540" w:hanging="540"/>
        <w:jc w:val="left"/>
        <w:rPr>
          <w:rFonts w:ascii="Arial" w:hAnsi="Arial" w:cs="Arial"/>
          <w:b w:val="0"/>
          <w:sz w:val="18"/>
          <w:szCs w:val="18"/>
        </w:rPr>
      </w:pPr>
      <w:r w:rsidRPr="003B2936">
        <w:rPr>
          <w:rStyle w:val="FootnoteReference"/>
          <w:rFonts w:ascii="Arial" w:hAnsi="Arial" w:cs="Arial"/>
          <w:b w:val="0"/>
          <w:color w:val="000000"/>
          <w:sz w:val="20"/>
        </w:rPr>
        <w:footnoteRef/>
      </w:r>
      <w:r w:rsidRPr="003B2936">
        <w:rPr>
          <w:rFonts w:ascii="Arial" w:hAnsi="Arial" w:cs="Arial"/>
          <w:b w:val="0"/>
          <w:sz w:val="20"/>
        </w:rPr>
        <w:t xml:space="preserve"> </w:t>
      </w:r>
      <w:r w:rsidRPr="003B2936">
        <w:rPr>
          <w:rFonts w:ascii="Arial" w:hAnsi="Arial" w:cs="Arial"/>
          <w:b w:val="0"/>
          <w:sz w:val="20"/>
        </w:rPr>
        <w:tab/>
      </w:r>
      <w:r>
        <w:rPr>
          <w:rStyle w:val="Strong"/>
          <w:rFonts w:ascii="Arial" w:hAnsi="Arial" w:cs="Arial"/>
          <w:color w:val="000000"/>
          <w:sz w:val="18"/>
          <w:szCs w:val="18"/>
        </w:rPr>
        <w:t>Ordé</w:t>
      </w:r>
      <w:r w:rsidRPr="003B2936">
        <w:rPr>
          <w:rStyle w:val="Strong"/>
          <w:rFonts w:ascii="Arial" w:hAnsi="Arial" w:cs="Arial"/>
          <w:color w:val="000000"/>
          <w:sz w:val="18"/>
          <w:szCs w:val="18"/>
        </w:rPr>
        <w:t>n PRE/730/2003</w:t>
      </w:r>
      <w:r w:rsidRPr="003B2936">
        <w:rPr>
          <w:rStyle w:val="Strong"/>
          <w:rFonts w:ascii="Arial" w:hAnsi="Arial" w:cs="Arial"/>
          <w:bCs w:val="0"/>
          <w:color w:val="000000"/>
          <w:sz w:val="18"/>
          <w:szCs w:val="18"/>
        </w:rPr>
        <w:t xml:space="preserve"> </w:t>
      </w:r>
      <w:r w:rsidRPr="003B2936">
        <w:rPr>
          <w:rFonts w:ascii="Arial" w:hAnsi="Arial" w:cs="Arial"/>
          <w:b w:val="0"/>
          <w:sz w:val="18"/>
          <w:szCs w:val="18"/>
        </w:rPr>
        <w:t>of 25</w:t>
      </w:r>
      <w:r w:rsidRPr="003B2936">
        <w:rPr>
          <w:rFonts w:ascii="Arial" w:hAnsi="Arial" w:cs="Arial"/>
          <w:b w:val="0"/>
          <w:sz w:val="18"/>
          <w:szCs w:val="18"/>
          <w:vertAlign w:val="superscript"/>
        </w:rPr>
        <w:t>th</w:t>
      </w:r>
      <w:r>
        <w:rPr>
          <w:rFonts w:ascii="Arial" w:hAnsi="Arial" w:cs="Arial"/>
          <w:b w:val="0"/>
          <w:sz w:val="18"/>
          <w:szCs w:val="18"/>
        </w:rPr>
        <w:t xml:space="preserve"> M</w:t>
      </w:r>
      <w:r w:rsidRPr="003B2936">
        <w:rPr>
          <w:rFonts w:ascii="Arial" w:hAnsi="Arial" w:cs="Arial"/>
          <w:b w:val="0"/>
          <w:sz w:val="18"/>
          <w:szCs w:val="18"/>
        </w:rPr>
        <w:t>arch, amending the Annex I of the Royal Decree 1406/1989, of 10</w:t>
      </w:r>
      <w:r w:rsidRPr="003B2936">
        <w:rPr>
          <w:rFonts w:ascii="Arial" w:hAnsi="Arial" w:cs="Arial"/>
          <w:b w:val="0"/>
          <w:sz w:val="18"/>
          <w:szCs w:val="18"/>
          <w:vertAlign w:val="superscript"/>
        </w:rPr>
        <w:t>th</w:t>
      </w:r>
      <w:r w:rsidRPr="003B2936">
        <w:rPr>
          <w:rFonts w:ascii="Arial" w:hAnsi="Arial" w:cs="Arial"/>
          <w:b w:val="0"/>
          <w:sz w:val="18"/>
          <w:szCs w:val="18"/>
        </w:rPr>
        <w:t xml:space="preserve">  of </w:t>
      </w:r>
      <w:r>
        <w:rPr>
          <w:rFonts w:ascii="Arial" w:hAnsi="Arial" w:cs="Arial"/>
          <w:b w:val="0"/>
          <w:sz w:val="18"/>
          <w:szCs w:val="18"/>
        </w:rPr>
        <w:t>N</w:t>
      </w:r>
      <w:r w:rsidRPr="003B2936">
        <w:rPr>
          <w:rFonts w:ascii="Arial" w:hAnsi="Arial" w:cs="Arial"/>
          <w:b w:val="0"/>
          <w:sz w:val="18"/>
          <w:szCs w:val="18"/>
        </w:rPr>
        <w:t>ovember, relating to restrictions on the marketing and use of certain  dangerous substances and preparatio</w:t>
      </w:r>
      <w:r>
        <w:rPr>
          <w:rFonts w:ascii="Arial" w:hAnsi="Arial" w:cs="Arial"/>
          <w:b w:val="0"/>
          <w:sz w:val="18"/>
          <w:szCs w:val="18"/>
        </w:rPr>
        <w:t>n</w:t>
      </w:r>
      <w:r w:rsidRPr="003B2936">
        <w:rPr>
          <w:rFonts w:ascii="Arial" w:hAnsi="Arial" w:cs="Arial"/>
          <w:b w:val="0"/>
          <w:sz w:val="18"/>
          <w:szCs w:val="18"/>
        </w:rPr>
        <w:t>s (short-chain chlorinated paraffins  and azoic stains)</w:t>
      </w:r>
      <w:r>
        <w:rPr>
          <w:rFonts w:ascii="Arial" w:hAnsi="Arial" w:cs="Arial"/>
          <w:b w:val="0"/>
          <w:sz w:val="18"/>
          <w:szCs w:val="18"/>
        </w:rPr>
        <w:t xml:space="preserve"> </w:t>
      </w:r>
      <w:r w:rsidRPr="003B2936">
        <w:rPr>
          <w:rFonts w:ascii="Arial" w:hAnsi="Arial" w:cs="Arial"/>
          <w:b w:val="0"/>
          <w:sz w:val="18"/>
          <w:szCs w:val="18"/>
        </w:rPr>
        <w:t>(BOE de 2.4.2003).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2FA" w:rsidRDefault="000532FA" w:rsidP="007947D9">
    <w:pPr>
      <w:pStyle w:val="Header"/>
      <w:rPr>
        <w:rFonts w:ascii="Arial" w:hAnsi="Arial"/>
        <w:i/>
        <w:sz w:val="18"/>
      </w:rPr>
    </w:pPr>
    <w:r>
      <w:rPr>
        <w:rFonts w:ascii="Arial" w:hAnsi="Arial"/>
        <w:i/>
        <w:sz w:val="18"/>
      </w:rPr>
      <w:t>OSPAR Commission, 2006:</w:t>
    </w:r>
  </w:p>
  <w:p w:rsidR="000532FA" w:rsidRPr="007947D9" w:rsidRDefault="000532FA" w:rsidP="007947D9">
    <w:pPr>
      <w:rPr>
        <w:rFonts w:ascii="Arial" w:hAnsi="Arial" w:cs="Arial"/>
        <w:i/>
        <w:color w:val="000000"/>
        <w:sz w:val="18"/>
        <w:szCs w:val="18"/>
      </w:rPr>
    </w:pPr>
    <w:r w:rsidRPr="007947D9">
      <w:rPr>
        <w:rFonts w:ascii="Arial" w:hAnsi="Arial" w:cs="Arial"/>
        <w:i/>
        <w:color w:val="000000"/>
        <w:sz w:val="18"/>
        <w:szCs w:val="18"/>
      </w:rPr>
      <w:t xml:space="preserve">Overview Assessment of the Implementation of </w:t>
    </w:r>
    <w:r w:rsidRPr="007947D9">
      <w:rPr>
        <w:rFonts w:ascii="Arial" w:hAnsi="Arial" w:cs="Arial"/>
        <w:i/>
        <w:sz w:val="18"/>
        <w:szCs w:val="18"/>
      </w:rPr>
      <w:t xml:space="preserve">PARCOM Decision 95/1 </w:t>
    </w:r>
  </w:p>
  <w:p w:rsidR="000532FA" w:rsidRDefault="000532FA" w:rsidP="007947D9">
    <w:pPr>
      <w:pStyle w:val="Header"/>
    </w:pPr>
    <w:r>
      <w:rPr>
        <w:i/>
        <w:sz w:val="18"/>
      </w:rPr>
      <w:t>___________________________________________________________________________________________________________</w:t>
    </w:r>
  </w:p>
  <w:p w:rsidR="000532FA" w:rsidRDefault="000532FA" w:rsidP="007947D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2FA" w:rsidRDefault="000532FA" w:rsidP="007947D9">
    <w:pPr>
      <w:pStyle w:val="Header"/>
      <w:jc w:val="right"/>
      <w:rPr>
        <w:rFonts w:ascii="Arial" w:hAnsi="Arial"/>
        <w:i/>
        <w:sz w:val="18"/>
      </w:rPr>
    </w:pPr>
    <w:r>
      <w:rPr>
        <w:rFonts w:ascii="Arial" w:hAnsi="Arial"/>
        <w:i/>
        <w:sz w:val="18"/>
      </w:rPr>
      <w:t>OSPAR Commission, 2006:</w:t>
    </w:r>
  </w:p>
  <w:p w:rsidR="000532FA" w:rsidRPr="007947D9" w:rsidRDefault="000532FA" w:rsidP="007947D9">
    <w:pPr>
      <w:jc w:val="right"/>
      <w:rPr>
        <w:rFonts w:ascii="Arial" w:hAnsi="Arial" w:cs="Arial"/>
        <w:i/>
        <w:color w:val="000000"/>
        <w:sz w:val="18"/>
        <w:szCs w:val="18"/>
      </w:rPr>
    </w:pPr>
    <w:r w:rsidRPr="007947D9">
      <w:rPr>
        <w:rFonts w:ascii="Arial" w:hAnsi="Arial" w:cs="Arial"/>
        <w:i/>
        <w:color w:val="000000"/>
        <w:sz w:val="18"/>
        <w:szCs w:val="18"/>
      </w:rPr>
      <w:t xml:space="preserve">Overview Assessment of the Implementation of </w:t>
    </w:r>
    <w:r w:rsidRPr="007947D9">
      <w:rPr>
        <w:rFonts w:ascii="Arial" w:hAnsi="Arial" w:cs="Arial"/>
        <w:i/>
        <w:sz w:val="18"/>
        <w:szCs w:val="18"/>
      </w:rPr>
      <w:t>PARCOM Decision 95/1</w:t>
    </w:r>
  </w:p>
  <w:p w:rsidR="000532FA" w:rsidRDefault="000532FA" w:rsidP="007947D9">
    <w:pPr>
      <w:pStyle w:val="Header"/>
      <w:jc w:val="right"/>
    </w:pPr>
    <w:r>
      <w:rPr>
        <w:i/>
        <w:sz w:val="18"/>
      </w:rPr>
      <w:t>___________________________________________________________________________________________________________</w:t>
    </w:r>
  </w:p>
  <w:p w:rsidR="000532FA" w:rsidRDefault="000532FA" w:rsidP="007947D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2FA" w:rsidRDefault="000532FA" w:rsidP="007947D9">
    <w:pPr>
      <w:pStyle w:val="Header"/>
      <w:rPr>
        <w:rFonts w:ascii="Arial" w:hAnsi="Arial"/>
        <w:i/>
        <w:sz w:val="18"/>
      </w:rPr>
    </w:pPr>
    <w:r>
      <w:rPr>
        <w:rFonts w:ascii="Arial" w:hAnsi="Arial"/>
        <w:i/>
        <w:sz w:val="18"/>
      </w:rPr>
      <w:t>OSPAR Commission, 2006:</w:t>
    </w:r>
  </w:p>
  <w:p w:rsidR="000532FA" w:rsidRPr="007947D9" w:rsidRDefault="000532FA" w:rsidP="007947D9">
    <w:pPr>
      <w:rPr>
        <w:rFonts w:ascii="Arial" w:hAnsi="Arial" w:cs="Arial"/>
        <w:i/>
        <w:color w:val="000000"/>
        <w:sz w:val="18"/>
        <w:szCs w:val="18"/>
      </w:rPr>
    </w:pPr>
    <w:r w:rsidRPr="007947D9">
      <w:rPr>
        <w:rFonts w:ascii="Arial" w:hAnsi="Arial" w:cs="Arial"/>
        <w:i/>
        <w:color w:val="000000"/>
        <w:sz w:val="18"/>
        <w:szCs w:val="18"/>
      </w:rPr>
      <w:t xml:space="preserve">Overview Assessment of the Implementation of PARCOM </w:t>
    </w:r>
    <w:r w:rsidRPr="007947D9">
      <w:rPr>
        <w:rFonts w:ascii="Arial" w:hAnsi="Arial" w:cs="Arial"/>
        <w:i/>
        <w:sz w:val="18"/>
        <w:szCs w:val="18"/>
      </w:rPr>
      <w:t xml:space="preserve">of PARCOM Decision 95/1 </w:t>
    </w:r>
  </w:p>
  <w:p w:rsidR="000532FA" w:rsidRDefault="000532FA" w:rsidP="007947D9">
    <w:pPr>
      <w:pStyle w:val="Header"/>
    </w:pPr>
    <w:r>
      <w:rPr>
        <w:i/>
        <w:sz w:val="18"/>
      </w:rPr>
      <w:t>___________________________________________________________________________________________________________</w:t>
    </w:r>
  </w:p>
  <w:p w:rsidR="000532FA" w:rsidRDefault="000532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2541F"/>
    <w:multiLevelType w:val="multilevel"/>
    <w:tmpl w:val="7F902B58"/>
    <w:lvl w:ilvl="0">
      <w:start w:val="3"/>
      <w:numFmt w:val="decimal"/>
      <w:lvlText w:val="%1."/>
      <w:lvlJc w:val="left"/>
      <w:pPr>
        <w:tabs>
          <w:tab w:val="num" w:pos="1308"/>
        </w:tabs>
        <w:ind w:left="1308" w:hanging="1248"/>
      </w:pPr>
      <w:rPr>
        <w:rFonts w:hint="default"/>
      </w:rPr>
    </w:lvl>
    <w:lvl w:ilvl="1">
      <w:start w:val="1"/>
      <w:numFmt w:val="decimal"/>
      <w:isLgl/>
      <w:lvlText w:val="%1.%2"/>
      <w:lvlJc w:val="left"/>
      <w:pPr>
        <w:tabs>
          <w:tab w:val="num" w:pos="420"/>
        </w:tabs>
        <w:ind w:left="420" w:hanging="360"/>
      </w:pPr>
      <w:rPr>
        <w:rFonts w:hint="default"/>
        <w:sz w:val="22"/>
      </w:rPr>
    </w:lvl>
    <w:lvl w:ilvl="2">
      <w:start w:val="1"/>
      <w:numFmt w:val="decimal"/>
      <w:isLgl/>
      <w:lvlText w:val="%1.%2.%3"/>
      <w:lvlJc w:val="left"/>
      <w:pPr>
        <w:tabs>
          <w:tab w:val="num" w:pos="780"/>
        </w:tabs>
        <w:ind w:left="780" w:hanging="720"/>
      </w:pPr>
      <w:rPr>
        <w:rFonts w:hint="default"/>
        <w:sz w:val="22"/>
      </w:rPr>
    </w:lvl>
    <w:lvl w:ilvl="3">
      <w:start w:val="1"/>
      <w:numFmt w:val="decimal"/>
      <w:isLgl/>
      <w:lvlText w:val="%1.%2.%3.%4"/>
      <w:lvlJc w:val="left"/>
      <w:pPr>
        <w:tabs>
          <w:tab w:val="num" w:pos="1140"/>
        </w:tabs>
        <w:ind w:left="1140" w:hanging="1080"/>
      </w:pPr>
      <w:rPr>
        <w:rFonts w:hint="default"/>
        <w:sz w:val="22"/>
      </w:rPr>
    </w:lvl>
    <w:lvl w:ilvl="4">
      <w:start w:val="1"/>
      <w:numFmt w:val="decimal"/>
      <w:isLgl/>
      <w:lvlText w:val="%1.%2.%3.%4.%5"/>
      <w:lvlJc w:val="left"/>
      <w:pPr>
        <w:tabs>
          <w:tab w:val="num" w:pos="1140"/>
        </w:tabs>
        <w:ind w:left="1140" w:hanging="1080"/>
      </w:pPr>
      <w:rPr>
        <w:rFonts w:hint="default"/>
        <w:sz w:val="22"/>
      </w:rPr>
    </w:lvl>
    <w:lvl w:ilvl="5">
      <w:start w:val="1"/>
      <w:numFmt w:val="decimal"/>
      <w:isLgl/>
      <w:lvlText w:val="%1.%2.%3.%4.%5.%6"/>
      <w:lvlJc w:val="left"/>
      <w:pPr>
        <w:tabs>
          <w:tab w:val="num" w:pos="1500"/>
        </w:tabs>
        <w:ind w:left="1500" w:hanging="1440"/>
      </w:pPr>
      <w:rPr>
        <w:rFonts w:hint="default"/>
        <w:sz w:val="22"/>
      </w:rPr>
    </w:lvl>
    <w:lvl w:ilvl="6">
      <w:start w:val="1"/>
      <w:numFmt w:val="decimal"/>
      <w:isLgl/>
      <w:lvlText w:val="%1.%2.%3.%4.%5.%6.%7"/>
      <w:lvlJc w:val="left"/>
      <w:pPr>
        <w:tabs>
          <w:tab w:val="num" w:pos="1500"/>
        </w:tabs>
        <w:ind w:left="1500" w:hanging="1440"/>
      </w:pPr>
      <w:rPr>
        <w:rFonts w:hint="default"/>
        <w:sz w:val="22"/>
      </w:rPr>
    </w:lvl>
    <w:lvl w:ilvl="7">
      <w:start w:val="1"/>
      <w:numFmt w:val="decimal"/>
      <w:isLgl/>
      <w:lvlText w:val="%1.%2.%3.%4.%5.%6.%7.%8"/>
      <w:lvlJc w:val="left"/>
      <w:pPr>
        <w:tabs>
          <w:tab w:val="num" w:pos="1860"/>
        </w:tabs>
        <w:ind w:left="1860" w:hanging="1800"/>
      </w:pPr>
      <w:rPr>
        <w:rFonts w:hint="default"/>
        <w:sz w:val="22"/>
      </w:rPr>
    </w:lvl>
    <w:lvl w:ilvl="8">
      <w:start w:val="1"/>
      <w:numFmt w:val="decimal"/>
      <w:isLgl/>
      <w:lvlText w:val="%1.%2.%3.%4.%5.%6.%7.%8.%9"/>
      <w:lvlJc w:val="left"/>
      <w:pPr>
        <w:tabs>
          <w:tab w:val="num" w:pos="1860"/>
        </w:tabs>
        <w:ind w:left="1860" w:hanging="1800"/>
      </w:pPr>
      <w:rPr>
        <w:rFonts w:hint="default"/>
        <w:sz w:val="22"/>
      </w:rPr>
    </w:lvl>
  </w:abstractNum>
  <w:abstractNum w:abstractNumId="1">
    <w:nsid w:val="2CC6749D"/>
    <w:multiLevelType w:val="hybridMultilevel"/>
    <w:tmpl w:val="104A4B8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6C0176A"/>
    <w:multiLevelType w:val="hybridMultilevel"/>
    <w:tmpl w:val="4D5C1118"/>
    <w:lvl w:ilvl="0" w:tplc="6DD02740">
      <w:start w:val="4"/>
      <w:numFmt w:val="decimal"/>
      <w:lvlText w:val="%1."/>
      <w:lvlJc w:val="left"/>
      <w:pPr>
        <w:tabs>
          <w:tab w:val="num" w:pos="48"/>
        </w:tabs>
        <w:ind w:left="48" w:hanging="1308"/>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
    <w:nsid w:val="388F0227"/>
    <w:multiLevelType w:val="singleLevel"/>
    <w:tmpl w:val="66462720"/>
    <w:lvl w:ilvl="0">
      <w:start w:val="7"/>
      <w:numFmt w:val="decimal"/>
      <w:lvlText w:val="%1."/>
      <w:lvlJc w:val="left"/>
      <w:pPr>
        <w:tabs>
          <w:tab w:val="num" w:pos="570"/>
        </w:tabs>
        <w:ind w:left="570" w:hanging="570"/>
      </w:pPr>
      <w:rPr>
        <w:rFonts w:hint="default"/>
      </w:rPr>
    </w:lvl>
  </w:abstractNum>
  <w:abstractNum w:abstractNumId="4">
    <w:nsid w:val="43351721"/>
    <w:multiLevelType w:val="hybridMultilevel"/>
    <w:tmpl w:val="0D76A364"/>
    <w:lvl w:ilvl="0" w:tplc="6DF4CD00">
      <w:start w:val="7"/>
      <w:numFmt w:val="decimal"/>
      <w:lvlText w:val="%1."/>
      <w:lvlJc w:val="left"/>
      <w:pPr>
        <w:tabs>
          <w:tab w:val="num" w:pos="930"/>
        </w:tabs>
        <w:ind w:left="930" w:hanging="570"/>
      </w:pPr>
      <w:rPr>
        <w:rFonts w:hint="default"/>
      </w:rPr>
    </w:lvl>
    <w:lvl w:ilvl="1" w:tplc="041D0019" w:tentative="1">
      <w:start w:val="1"/>
      <w:numFmt w:val="lowerLetter"/>
      <w:lvlText w:val="%2."/>
      <w:lvlJc w:val="left"/>
      <w:pPr>
        <w:tabs>
          <w:tab w:val="num" w:pos="1440"/>
        </w:tabs>
        <w:ind w:left="1440" w:hanging="360"/>
      </w:pPr>
    </w:lvl>
    <w:lvl w:ilvl="2" w:tplc="041D001B" w:tentative="1">
      <w:start w:val="1"/>
      <w:numFmt w:val="lowerRoman"/>
      <w:lvlText w:val="%3."/>
      <w:lvlJc w:val="right"/>
      <w:pPr>
        <w:tabs>
          <w:tab w:val="num" w:pos="2160"/>
        </w:tabs>
        <w:ind w:left="2160" w:hanging="180"/>
      </w:pPr>
    </w:lvl>
    <w:lvl w:ilvl="3" w:tplc="041D000F" w:tentative="1">
      <w:start w:val="1"/>
      <w:numFmt w:val="decimal"/>
      <w:lvlText w:val="%4."/>
      <w:lvlJc w:val="left"/>
      <w:pPr>
        <w:tabs>
          <w:tab w:val="num" w:pos="2880"/>
        </w:tabs>
        <w:ind w:left="2880" w:hanging="360"/>
      </w:pPr>
    </w:lvl>
    <w:lvl w:ilvl="4" w:tplc="041D0019" w:tentative="1">
      <w:start w:val="1"/>
      <w:numFmt w:val="lowerLetter"/>
      <w:lvlText w:val="%5."/>
      <w:lvlJc w:val="left"/>
      <w:pPr>
        <w:tabs>
          <w:tab w:val="num" w:pos="3600"/>
        </w:tabs>
        <w:ind w:left="3600" w:hanging="360"/>
      </w:pPr>
    </w:lvl>
    <w:lvl w:ilvl="5" w:tplc="041D001B" w:tentative="1">
      <w:start w:val="1"/>
      <w:numFmt w:val="lowerRoman"/>
      <w:lvlText w:val="%6."/>
      <w:lvlJc w:val="right"/>
      <w:pPr>
        <w:tabs>
          <w:tab w:val="num" w:pos="4320"/>
        </w:tabs>
        <w:ind w:left="4320" w:hanging="180"/>
      </w:pPr>
    </w:lvl>
    <w:lvl w:ilvl="6" w:tplc="041D000F" w:tentative="1">
      <w:start w:val="1"/>
      <w:numFmt w:val="decimal"/>
      <w:lvlText w:val="%7."/>
      <w:lvlJc w:val="left"/>
      <w:pPr>
        <w:tabs>
          <w:tab w:val="num" w:pos="5040"/>
        </w:tabs>
        <w:ind w:left="5040" w:hanging="360"/>
      </w:pPr>
    </w:lvl>
    <w:lvl w:ilvl="7" w:tplc="041D0019" w:tentative="1">
      <w:start w:val="1"/>
      <w:numFmt w:val="lowerLetter"/>
      <w:lvlText w:val="%8."/>
      <w:lvlJc w:val="left"/>
      <w:pPr>
        <w:tabs>
          <w:tab w:val="num" w:pos="5760"/>
        </w:tabs>
        <w:ind w:left="5760" w:hanging="360"/>
      </w:pPr>
    </w:lvl>
    <w:lvl w:ilvl="8" w:tplc="041D001B" w:tentative="1">
      <w:start w:val="1"/>
      <w:numFmt w:val="lowerRoman"/>
      <w:lvlText w:val="%9."/>
      <w:lvlJc w:val="right"/>
      <w:pPr>
        <w:tabs>
          <w:tab w:val="num" w:pos="6480"/>
        </w:tabs>
        <w:ind w:left="6480" w:hanging="180"/>
      </w:pPr>
    </w:lvl>
  </w:abstractNum>
  <w:abstractNum w:abstractNumId="5">
    <w:nsid w:val="5E9B2B6B"/>
    <w:multiLevelType w:val="hybridMultilevel"/>
    <w:tmpl w:val="C7C8D68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B557116"/>
    <w:multiLevelType w:val="singleLevel"/>
    <w:tmpl w:val="71B0F1A4"/>
    <w:lvl w:ilvl="0">
      <w:start w:val="1"/>
      <w:numFmt w:val="decimal"/>
      <w:lvlText w:val="%1."/>
      <w:lvlJc w:val="left"/>
      <w:pPr>
        <w:tabs>
          <w:tab w:val="num" w:pos="570"/>
        </w:tabs>
        <w:ind w:left="570" w:hanging="570"/>
      </w:pPr>
      <w:rPr>
        <w:rFonts w:hint="default"/>
      </w:rPr>
    </w:lvl>
  </w:abstractNum>
  <w:abstractNum w:abstractNumId="7">
    <w:nsid w:val="7AD2182A"/>
    <w:multiLevelType w:val="hybridMultilevel"/>
    <w:tmpl w:val="2C3C61CC"/>
    <w:lvl w:ilvl="0" w:tplc="7F10F1DE">
      <w:start w:val="1"/>
      <w:numFmt w:val="lowerLetter"/>
      <w:lvlText w:val="%1."/>
      <w:lvlJc w:val="left"/>
      <w:pPr>
        <w:tabs>
          <w:tab w:val="num" w:pos="1665"/>
        </w:tabs>
        <w:ind w:left="1665" w:hanging="1305"/>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2"/>
  </w:num>
  <w:num w:numId="4">
    <w:abstractNumId w:val="5"/>
  </w:num>
  <w:num w:numId="5">
    <w:abstractNumId w:val="7"/>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evenAndOddHeaders/>
  <w:noPunctuationKerning/>
  <w:characterSpacingControl w:val="doNotCompress"/>
  <w:footnotePr>
    <w:pos w:val="beneathText"/>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C68"/>
    <w:rsid w:val="00000017"/>
    <w:rsid w:val="00010BAC"/>
    <w:rsid w:val="00047D60"/>
    <w:rsid w:val="000532FA"/>
    <w:rsid w:val="0006327A"/>
    <w:rsid w:val="00077CFA"/>
    <w:rsid w:val="00090199"/>
    <w:rsid w:val="000D5866"/>
    <w:rsid w:val="000E5374"/>
    <w:rsid w:val="00110715"/>
    <w:rsid w:val="00137F73"/>
    <w:rsid w:val="00161ADF"/>
    <w:rsid w:val="00163966"/>
    <w:rsid w:val="00173D00"/>
    <w:rsid w:val="00174118"/>
    <w:rsid w:val="001B11FF"/>
    <w:rsid w:val="001F49C5"/>
    <w:rsid w:val="00205A8C"/>
    <w:rsid w:val="00243885"/>
    <w:rsid w:val="00250589"/>
    <w:rsid w:val="00280D8E"/>
    <w:rsid w:val="00296007"/>
    <w:rsid w:val="002A38DF"/>
    <w:rsid w:val="002B7EE1"/>
    <w:rsid w:val="002D76BF"/>
    <w:rsid w:val="002F0DA6"/>
    <w:rsid w:val="003059CF"/>
    <w:rsid w:val="00322306"/>
    <w:rsid w:val="0033103D"/>
    <w:rsid w:val="00342FFB"/>
    <w:rsid w:val="003B2936"/>
    <w:rsid w:val="00434632"/>
    <w:rsid w:val="0045160C"/>
    <w:rsid w:val="00465925"/>
    <w:rsid w:val="004734A9"/>
    <w:rsid w:val="00487277"/>
    <w:rsid w:val="00493E95"/>
    <w:rsid w:val="004964D0"/>
    <w:rsid w:val="004A3E96"/>
    <w:rsid w:val="004B3C97"/>
    <w:rsid w:val="004C2138"/>
    <w:rsid w:val="005825BB"/>
    <w:rsid w:val="0058606D"/>
    <w:rsid w:val="00595E80"/>
    <w:rsid w:val="005A549D"/>
    <w:rsid w:val="005A7A5F"/>
    <w:rsid w:val="005F0F4E"/>
    <w:rsid w:val="005F3CD6"/>
    <w:rsid w:val="005F65A0"/>
    <w:rsid w:val="00622F7F"/>
    <w:rsid w:val="00626D69"/>
    <w:rsid w:val="006425B9"/>
    <w:rsid w:val="006550F0"/>
    <w:rsid w:val="006707A2"/>
    <w:rsid w:val="00674067"/>
    <w:rsid w:val="006A0434"/>
    <w:rsid w:val="006B06AE"/>
    <w:rsid w:val="006E0883"/>
    <w:rsid w:val="006F578D"/>
    <w:rsid w:val="006F65FB"/>
    <w:rsid w:val="007126CE"/>
    <w:rsid w:val="00734094"/>
    <w:rsid w:val="007343EE"/>
    <w:rsid w:val="0075760D"/>
    <w:rsid w:val="00760EAF"/>
    <w:rsid w:val="007715EF"/>
    <w:rsid w:val="007947D9"/>
    <w:rsid w:val="007B153D"/>
    <w:rsid w:val="007B217B"/>
    <w:rsid w:val="007B30C3"/>
    <w:rsid w:val="007D41B8"/>
    <w:rsid w:val="007D5E08"/>
    <w:rsid w:val="007F57EA"/>
    <w:rsid w:val="00827659"/>
    <w:rsid w:val="0083535C"/>
    <w:rsid w:val="00835414"/>
    <w:rsid w:val="00837091"/>
    <w:rsid w:val="008403A4"/>
    <w:rsid w:val="00842348"/>
    <w:rsid w:val="00844174"/>
    <w:rsid w:val="00852758"/>
    <w:rsid w:val="00862A6D"/>
    <w:rsid w:val="00864853"/>
    <w:rsid w:val="00875BE9"/>
    <w:rsid w:val="00887E2F"/>
    <w:rsid w:val="008964DA"/>
    <w:rsid w:val="008B7C68"/>
    <w:rsid w:val="008C3766"/>
    <w:rsid w:val="008F66BA"/>
    <w:rsid w:val="008F7AC8"/>
    <w:rsid w:val="0092318E"/>
    <w:rsid w:val="00966309"/>
    <w:rsid w:val="00972D98"/>
    <w:rsid w:val="009C29DD"/>
    <w:rsid w:val="009C2E1D"/>
    <w:rsid w:val="00A544E6"/>
    <w:rsid w:val="00A70059"/>
    <w:rsid w:val="00A84E4D"/>
    <w:rsid w:val="00A96A0E"/>
    <w:rsid w:val="00A96E02"/>
    <w:rsid w:val="00AD35E2"/>
    <w:rsid w:val="00AF6CBC"/>
    <w:rsid w:val="00B04849"/>
    <w:rsid w:val="00B0676D"/>
    <w:rsid w:val="00B07C45"/>
    <w:rsid w:val="00B14438"/>
    <w:rsid w:val="00B2320A"/>
    <w:rsid w:val="00B504A0"/>
    <w:rsid w:val="00B718B5"/>
    <w:rsid w:val="00B75AA5"/>
    <w:rsid w:val="00BC08A6"/>
    <w:rsid w:val="00BC0D1E"/>
    <w:rsid w:val="00BE3D47"/>
    <w:rsid w:val="00C062C5"/>
    <w:rsid w:val="00C63B5E"/>
    <w:rsid w:val="00C734A5"/>
    <w:rsid w:val="00C7455C"/>
    <w:rsid w:val="00C90B0C"/>
    <w:rsid w:val="00CB5407"/>
    <w:rsid w:val="00CF6A57"/>
    <w:rsid w:val="00D5262B"/>
    <w:rsid w:val="00D53F37"/>
    <w:rsid w:val="00D64AC5"/>
    <w:rsid w:val="00D64DF0"/>
    <w:rsid w:val="00D650C3"/>
    <w:rsid w:val="00D763EB"/>
    <w:rsid w:val="00D9045C"/>
    <w:rsid w:val="00D908BF"/>
    <w:rsid w:val="00E07F03"/>
    <w:rsid w:val="00E22343"/>
    <w:rsid w:val="00E5752F"/>
    <w:rsid w:val="00E92F02"/>
    <w:rsid w:val="00ED1E9E"/>
    <w:rsid w:val="00ED397C"/>
    <w:rsid w:val="00F37A54"/>
    <w:rsid w:val="00F67AF2"/>
    <w:rsid w:val="00F741BE"/>
    <w:rsid w:val="00FA1164"/>
    <w:rsid w:val="00FC4B28"/>
    <w:rsid w:val="00FD1642"/>
    <w:rsid w:val="00FD370B"/>
    <w:rsid w:val="00FE1B19"/>
    <w:rsid w:val="00FE3A57"/>
    <w:rsid w:val="00FF47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C68"/>
    <w:rPr>
      <w:lang w:val="nl-NL" w:eastAsia="en-US"/>
    </w:rPr>
  </w:style>
  <w:style w:type="paragraph" w:styleId="Heading1">
    <w:name w:val="heading 1"/>
    <w:basedOn w:val="Normal"/>
    <w:next w:val="Normal"/>
    <w:qFormat/>
    <w:rsid w:val="008964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C08A6"/>
    <w:pPr>
      <w:keepNext/>
      <w:spacing w:before="240" w:after="60"/>
      <w:outlineLvl w:val="1"/>
    </w:pPr>
    <w:rPr>
      <w:rFonts w:ascii="Arial" w:hAnsi="Arial" w:cs="Arial"/>
      <w:b/>
      <w:bCs/>
      <w:i/>
      <w:iCs/>
      <w:sz w:val="28"/>
      <w:szCs w:val="28"/>
    </w:rPr>
  </w:style>
  <w:style w:type="paragraph" w:styleId="Heading3">
    <w:name w:val="heading 3"/>
    <w:aliases w:val="Heading,3,1"/>
    <w:basedOn w:val="Normal"/>
    <w:next w:val="Normal"/>
    <w:qFormat/>
    <w:rsid w:val="00FE3A57"/>
    <w:pPr>
      <w:keepNext/>
      <w:spacing w:before="240" w:after="60"/>
      <w:outlineLvl w:val="2"/>
    </w:pPr>
    <w:rPr>
      <w:b/>
      <w:sz w:val="24"/>
      <w:lang w:val="en-GB" w:eastAsia="sv-SE"/>
    </w:rPr>
  </w:style>
  <w:style w:type="paragraph" w:styleId="Heading6">
    <w:name w:val="heading 6"/>
    <w:basedOn w:val="Normal"/>
    <w:next w:val="Normal"/>
    <w:qFormat/>
    <w:rsid w:val="00FE3A57"/>
    <w:pPr>
      <w:keepNext/>
      <w:jc w:val="right"/>
      <w:outlineLvl w:val="5"/>
    </w:pPr>
    <w:rPr>
      <w:sz w:val="24"/>
      <w:lang w:val="en-GB" w:eastAsia="sv-SE"/>
    </w:rPr>
  </w:style>
  <w:style w:type="paragraph" w:styleId="Heading7">
    <w:name w:val="heading 7"/>
    <w:basedOn w:val="Normal"/>
    <w:next w:val="Normal"/>
    <w:qFormat/>
    <w:rsid w:val="00FE3A57"/>
    <w:pPr>
      <w:keepNext/>
      <w:outlineLvl w:val="6"/>
    </w:pPr>
    <w:rPr>
      <w:b/>
      <w:bCs/>
      <w:sz w:val="22"/>
      <w:lang w:val="en-GB" w:eastAsia="sv-SE"/>
    </w:rPr>
  </w:style>
  <w:style w:type="paragraph" w:styleId="Heading8">
    <w:name w:val="heading 8"/>
    <w:basedOn w:val="Normal"/>
    <w:next w:val="Normal"/>
    <w:qFormat/>
    <w:rsid w:val="00FE3A57"/>
    <w:pPr>
      <w:keepNext/>
      <w:tabs>
        <w:tab w:val="left" w:pos="567"/>
      </w:tabs>
      <w:jc w:val="both"/>
      <w:outlineLvl w:val="7"/>
    </w:pPr>
    <w:rPr>
      <w:b/>
      <w:bCs/>
      <w:sz w:val="22"/>
      <w:lang w:val="en-GB" w:eastAsia="sv-SE"/>
    </w:rPr>
  </w:style>
  <w:style w:type="paragraph" w:styleId="Heading9">
    <w:name w:val="heading 9"/>
    <w:basedOn w:val="Normal"/>
    <w:next w:val="Normal"/>
    <w:qFormat/>
    <w:rsid w:val="00FE3A57"/>
    <w:pPr>
      <w:keepNext/>
      <w:tabs>
        <w:tab w:val="left" w:pos="567"/>
      </w:tabs>
      <w:jc w:val="both"/>
      <w:outlineLvl w:val="8"/>
    </w:pPr>
    <w:rPr>
      <w:b/>
      <w:sz w:val="24"/>
      <w:lang w:val="en-GB" w:eastAsia="sv-S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8B7C68"/>
    <w:pPr>
      <w:spacing w:before="100" w:beforeAutospacing="1" w:after="100" w:afterAutospacing="1"/>
    </w:pPr>
    <w:rPr>
      <w:color w:val="000000"/>
      <w:sz w:val="24"/>
      <w:szCs w:val="24"/>
      <w:lang w:val="sv-SE" w:eastAsia="sv-SE"/>
    </w:rPr>
  </w:style>
  <w:style w:type="paragraph" w:styleId="BodyText">
    <w:name w:val="Body Text"/>
    <w:basedOn w:val="Normal"/>
    <w:rsid w:val="00FE3A57"/>
    <w:pPr>
      <w:jc w:val="center"/>
    </w:pPr>
    <w:rPr>
      <w:b/>
      <w:sz w:val="28"/>
      <w:lang w:val="en-GB" w:eastAsia="sv-SE"/>
    </w:rPr>
  </w:style>
  <w:style w:type="paragraph" w:styleId="Footer">
    <w:name w:val="footer"/>
    <w:aliases w:val="Footer1"/>
    <w:basedOn w:val="Normal"/>
    <w:rsid w:val="00FE3A57"/>
    <w:pPr>
      <w:tabs>
        <w:tab w:val="center" w:pos="4153"/>
        <w:tab w:val="right" w:pos="8306"/>
      </w:tabs>
    </w:pPr>
    <w:rPr>
      <w:lang w:val="en-GB" w:eastAsia="sv-SE"/>
    </w:rPr>
  </w:style>
  <w:style w:type="paragraph" w:styleId="FootnoteText">
    <w:name w:val="footnote text"/>
    <w:basedOn w:val="Normal"/>
    <w:semiHidden/>
    <w:rsid w:val="00FE3A57"/>
    <w:rPr>
      <w:lang w:val="en-GB" w:eastAsia="sv-SE"/>
    </w:rPr>
  </w:style>
  <w:style w:type="character" w:styleId="FootnoteReference">
    <w:name w:val="footnote reference"/>
    <w:basedOn w:val="DefaultParagraphFont"/>
    <w:semiHidden/>
    <w:rsid w:val="00FE3A57"/>
    <w:rPr>
      <w:vertAlign w:val="superscript"/>
    </w:rPr>
  </w:style>
  <w:style w:type="paragraph" w:styleId="EndnoteText">
    <w:name w:val="endnote text"/>
    <w:basedOn w:val="Normal"/>
    <w:semiHidden/>
    <w:rsid w:val="00FE3A57"/>
    <w:pPr>
      <w:widowControl w:val="0"/>
      <w:jc w:val="both"/>
    </w:pPr>
    <w:rPr>
      <w:rFonts w:ascii="Courier" w:hAnsi="Courier"/>
      <w:sz w:val="22"/>
      <w:lang w:val="en-GB" w:eastAsia="sv-SE"/>
    </w:rPr>
  </w:style>
  <w:style w:type="paragraph" w:customStyle="1" w:styleId="bijschrift">
    <w:name w:val="bijschrift"/>
    <w:basedOn w:val="Normal"/>
    <w:rsid w:val="00887E2F"/>
    <w:rPr>
      <w:sz w:val="24"/>
      <w:lang w:eastAsia="sv-SE"/>
    </w:rPr>
  </w:style>
  <w:style w:type="paragraph" w:styleId="Header">
    <w:name w:val="header"/>
    <w:aliases w:val="Header1"/>
    <w:basedOn w:val="Normal"/>
    <w:rsid w:val="00595E80"/>
    <w:pPr>
      <w:tabs>
        <w:tab w:val="center" w:pos="4153"/>
        <w:tab w:val="right" w:pos="8306"/>
      </w:tabs>
    </w:pPr>
  </w:style>
  <w:style w:type="character" w:styleId="PageNumber">
    <w:name w:val="page number"/>
    <w:basedOn w:val="DefaultParagraphFont"/>
    <w:rsid w:val="00595E80"/>
  </w:style>
  <w:style w:type="paragraph" w:styleId="BodyText3">
    <w:name w:val="Body Text 3"/>
    <w:basedOn w:val="Normal"/>
    <w:rsid w:val="00173D00"/>
    <w:pPr>
      <w:spacing w:after="120"/>
    </w:pPr>
    <w:rPr>
      <w:sz w:val="16"/>
      <w:szCs w:val="16"/>
    </w:rPr>
  </w:style>
  <w:style w:type="paragraph" w:customStyle="1" w:styleId="List1">
    <w:name w:val="List1"/>
    <w:basedOn w:val="Normal"/>
    <w:rsid w:val="001F49C5"/>
    <w:pPr>
      <w:spacing w:before="60"/>
      <w:ind w:left="1134" w:hanging="567"/>
      <w:jc w:val="both"/>
    </w:pPr>
    <w:rPr>
      <w:color w:val="000000"/>
      <w:sz w:val="22"/>
      <w:lang w:val="en-GB" w:eastAsia="en-GB"/>
    </w:rPr>
  </w:style>
  <w:style w:type="paragraph" w:customStyle="1" w:styleId="Normalenkel">
    <w:name w:val="Normalenkel"/>
    <w:basedOn w:val="Normal"/>
    <w:rsid w:val="00BC08A6"/>
    <w:rPr>
      <w:sz w:val="24"/>
      <w:szCs w:val="22"/>
      <w:lang w:val="sv-SE" w:eastAsia="fr-FR"/>
    </w:rPr>
  </w:style>
  <w:style w:type="paragraph" w:styleId="TOAHeading">
    <w:name w:val="toa heading"/>
    <w:basedOn w:val="Normal"/>
    <w:next w:val="Normal"/>
    <w:semiHidden/>
    <w:rsid w:val="00BC08A6"/>
    <w:pPr>
      <w:tabs>
        <w:tab w:val="left" w:pos="9000"/>
        <w:tab w:val="right" w:pos="9360"/>
      </w:tabs>
      <w:suppressAutoHyphens/>
    </w:pPr>
    <w:rPr>
      <w:lang w:val="en-US" w:eastAsia="en-GB"/>
    </w:rPr>
  </w:style>
  <w:style w:type="paragraph" w:customStyle="1" w:styleId="Corinne">
    <w:name w:val="Corinne"/>
    <w:basedOn w:val="Heading3"/>
    <w:rsid w:val="00BC08A6"/>
    <w:pPr>
      <w:spacing w:after="120"/>
    </w:pPr>
    <w:rPr>
      <w:rFonts w:ascii="Arial" w:hAnsi="Arial"/>
      <w:sz w:val="28"/>
    </w:rPr>
  </w:style>
  <w:style w:type="paragraph" w:customStyle="1" w:styleId="Corinne2">
    <w:name w:val="Corinne2"/>
    <w:basedOn w:val="Corinne"/>
    <w:rsid w:val="00BC08A6"/>
    <w:rPr>
      <w:sz w:val="24"/>
    </w:rPr>
  </w:style>
  <w:style w:type="paragraph" w:styleId="BalloonText">
    <w:name w:val="Balloon Text"/>
    <w:basedOn w:val="Normal"/>
    <w:semiHidden/>
    <w:rsid w:val="00AD35E2"/>
    <w:rPr>
      <w:rFonts w:ascii="Tahoma" w:hAnsi="Tahoma" w:cs="Tahoma"/>
      <w:sz w:val="16"/>
      <w:szCs w:val="16"/>
    </w:rPr>
  </w:style>
  <w:style w:type="table" w:styleId="TableGrid">
    <w:name w:val="Table Grid"/>
    <w:basedOn w:val="TableNormal"/>
    <w:rsid w:val="00296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atznorm">
    <w:name w:val="Absatz_norm"/>
    <w:basedOn w:val="Normal"/>
    <w:rsid w:val="00CF6A57"/>
    <w:pPr>
      <w:tabs>
        <w:tab w:val="left" w:pos="284"/>
        <w:tab w:val="left" w:pos="567"/>
        <w:tab w:val="left" w:pos="851"/>
        <w:tab w:val="left" w:pos="1134"/>
      </w:tabs>
      <w:overflowPunct w:val="0"/>
      <w:autoSpaceDE w:val="0"/>
      <w:autoSpaceDN w:val="0"/>
      <w:adjustRightInd w:val="0"/>
      <w:spacing w:line="264" w:lineRule="atLeast"/>
      <w:jc w:val="both"/>
      <w:textAlignment w:val="baseline"/>
    </w:pPr>
    <w:rPr>
      <w:sz w:val="22"/>
      <w:lang w:val="en-GB" w:eastAsia="de-DE"/>
    </w:rPr>
  </w:style>
  <w:style w:type="paragraph" w:customStyle="1" w:styleId="Absatzeing05">
    <w:name w:val="Absatz_eing_0.5"/>
    <w:basedOn w:val="Absatznorm"/>
    <w:rsid w:val="00CF6A57"/>
    <w:pPr>
      <w:ind w:left="284" w:hanging="284"/>
    </w:pPr>
  </w:style>
  <w:style w:type="character" w:styleId="Strong">
    <w:name w:val="Strong"/>
    <w:basedOn w:val="DefaultParagraphFont"/>
    <w:qFormat/>
    <w:rsid w:val="00CF6A57"/>
    <w:rPr>
      <w:b/>
      <w:bCs/>
    </w:rPr>
  </w:style>
  <w:style w:type="paragraph" w:customStyle="1" w:styleId="40BlocksatzTextkrper">
    <w:name w:val="40–Blocksatz Textkörper"/>
    <w:basedOn w:val="Normal"/>
    <w:rsid w:val="00CF6A57"/>
    <w:pPr>
      <w:spacing w:after="270" w:line="270" w:lineRule="exact"/>
      <w:jc w:val="both"/>
    </w:pPr>
    <w:rPr>
      <w:snapToGrid w:val="0"/>
      <w:sz w:val="22"/>
      <w:lang w:val="de-CH" w:eastAsia="de-DE"/>
    </w:rPr>
  </w:style>
  <w:style w:type="paragraph" w:styleId="TOC1">
    <w:name w:val="toc 1"/>
    <w:basedOn w:val="Normal"/>
    <w:next w:val="Normal"/>
    <w:autoRedefine/>
    <w:semiHidden/>
    <w:rsid w:val="000532FA"/>
  </w:style>
  <w:style w:type="paragraph" w:styleId="TOC2">
    <w:name w:val="toc 2"/>
    <w:basedOn w:val="Normal"/>
    <w:next w:val="Normal"/>
    <w:autoRedefine/>
    <w:semiHidden/>
    <w:rsid w:val="000532FA"/>
    <w:pPr>
      <w:ind w:left="200"/>
    </w:pPr>
  </w:style>
  <w:style w:type="paragraph" w:styleId="TOC3">
    <w:name w:val="toc 3"/>
    <w:basedOn w:val="Normal"/>
    <w:next w:val="Normal"/>
    <w:autoRedefine/>
    <w:semiHidden/>
    <w:rsid w:val="000532FA"/>
    <w:pPr>
      <w:ind w:left="400"/>
    </w:pPr>
  </w:style>
  <w:style w:type="character" w:styleId="Hyperlink">
    <w:name w:val="Hyperlink"/>
    <w:basedOn w:val="DefaultParagraphFont"/>
    <w:rsid w:val="000532F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7C68"/>
    <w:rPr>
      <w:lang w:val="nl-NL" w:eastAsia="en-US"/>
    </w:rPr>
  </w:style>
  <w:style w:type="paragraph" w:styleId="Heading1">
    <w:name w:val="heading 1"/>
    <w:basedOn w:val="Normal"/>
    <w:next w:val="Normal"/>
    <w:qFormat/>
    <w:rsid w:val="008964D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C08A6"/>
    <w:pPr>
      <w:keepNext/>
      <w:spacing w:before="240" w:after="60"/>
      <w:outlineLvl w:val="1"/>
    </w:pPr>
    <w:rPr>
      <w:rFonts w:ascii="Arial" w:hAnsi="Arial" w:cs="Arial"/>
      <w:b/>
      <w:bCs/>
      <w:i/>
      <w:iCs/>
      <w:sz w:val="28"/>
      <w:szCs w:val="28"/>
    </w:rPr>
  </w:style>
  <w:style w:type="paragraph" w:styleId="Heading3">
    <w:name w:val="heading 3"/>
    <w:aliases w:val="Heading,3,1"/>
    <w:basedOn w:val="Normal"/>
    <w:next w:val="Normal"/>
    <w:qFormat/>
    <w:rsid w:val="00FE3A57"/>
    <w:pPr>
      <w:keepNext/>
      <w:spacing w:before="240" w:after="60"/>
      <w:outlineLvl w:val="2"/>
    </w:pPr>
    <w:rPr>
      <w:b/>
      <w:sz w:val="24"/>
      <w:lang w:val="en-GB" w:eastAsia="sv-SE"/>
    </w:rPr>
  </w:style>
  <w:style w:type="paragraph" w:styleId="Heading6">
    <w:name w:val="heading 6"/>
    <w:basedOn w:val="Normal"/>
    <w:next w:val="Normal"/>
    <w:qFormat/>
    <w:rsid w:val="00FE3A57"/>
    <w:pPr>
      <w:keepNext/>
      <w:jc w:val="right"/>
      <w:outlineLvl w:val="5"/>
    </w:pPr>
    <w:rPr>
      <w:sz w:val="24"/>
      <w:lang w:val="en-GB" w:eastAsia="sv-SE"/>
    </w:rPr>
  </w:style>
  <w:style w:type="paragraph" w:styleId="Heading7">
    <w:name w:val="heading 7"/>
    <w:basedOn w:val="Normal"/>
    <w:next w:val="Normal"/>
    <w:qFormat/>
    <w:rsid w:val="00FE3A57"/>
    <w:pPr>
      <w:keepNext/>
      <w:outlineLvl w:val="6"/>
    </w:pPr>
    <w:rPr>
      <w:b/>
      <w:bCs/>
      <w:sz w:val="22"/>
      <w:lang w:val="en-GB" w:eastAsia="sv-SE"/>
    </w:rPr>
  </w:style>
  <w:style w:type="paragraph" w:styleId="Heading8">
    <w:name w:val="heading 8"/>
    <w:basedOn w:val="Normal"/>
    <w:next w:val="Normal"/>
    <w:qFormat/>
    <w:rsid w:val="00FE3A57"/>
    <w:pPr>
      <w:keepNext/>
      <w:tabs>
        <w:tab w:val="left" w:pos="567"/>
      </w:tabs>
      <w:jc w:val="both"/>
      <w:outlineLvl w:val="7"/>
    </w:pPr>
    <w:rPr>
      <w:b/>
      <w:bCs/>
      <w:sz w:val="22"/>
      <w:lang w:val="en-GB" w:eastAsia="sv-SE"/>
    </w:rPr>
  </w:style>
  <w:style w:type="paragraph" w:styleId="Heading9">
    <w:name w:val="heading 9"/>
    <w:basedOn w:val="Normal"/>
    <w:next w:val="Normal"/>
    <w:qFormat/>
    <w:rsid w:val="00FE3A57"/>
    <w:pPr>
      <w:keepNext/>
      <w:tabs>
        <w:tab w:val="left" w:pos="567"/>
      </w:tabs>
      <w:jc w:val="both"/>
      <w:outlineLvl w:val="8"/>
    </w:pPr>
    <w:rPr>
      <w:b/>
      <w:sz w:val="24"/>
      <w:lang w:val="en-GB" w:eastAsia="sv-S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8B7C68"/>
    <w:pPr>
      <w:spacing w:before="100" w:beforeAutospacing="1" w:after="100" w:afterAutospacing="1"/>
    </w:pPr>
    <w:rPr>
      <w:color w:val="000000"/>
      <w:sz w:val="24"/>
      <w:szCs w:val="24"/>
      <w:lang w:val="sv-SE" w:eastAsia="sv-SE"/>
    </w:rPr>
  </w:style>
  <w:style w:type="paragraph" w:styleId="BodyText">
    <w:name w:val="Body Text"/>
    <w:basedOn w:val="Normal"/>
    <w:rsid w:val="00FE3A57"/>
    <w:pPr>
      <w:jc w:val="center"/>
    </w:pPr>
    <w:rPr>
      <w:b/>
      <w:sz w:val="28"/>
      <w:lang w:val="en-GB" w:eastAsia="sv-SE"/>
    </w:rPr>
  </w:style>
  <w:style w:type="paragraph" w:styleId="Footer">
    <w:name w:val="footer"/>
    <w:aliases w:val="Footer1"/>
    <w:basedOn w:val="Normal"/>
    <w:rsid w:val="00FE3A57"/>
    <w:pPr>
      <w:tabs>
        <w:tab w:val="center" w:pos="4153"/>
        <w:tab w:val="right" w:pos="8306"/>
      </w:tabs>
    </w:pPr>
    <w:rPr>
      <w:lang w:val="en-GB" w:eastAsia="sv-SE"/>
    </w:rPr>
  </w:style>
  <w:style w:type="paragraph" w:styleId="FootnoteText">
    <w:name w:val="footnote text"/>
    <w:basedOn w:val="Normal"/>
    <w:semiHidden/>
    <w:rsid w:val="00FE3A57"/>
    <w:rPr>
      <w:lang w:val="en-GB" w:eastAsia="sv-SE"/>
    </w:rPr>
  </w:style>
  <w:style w:type="character" w:styleId="FootnoteReference">
    <w:name w:val="footnote reference"/>
    <w:basedOn w:val="DefaultParagraphFont"/>
    <w:semiHidden/>
    <w:rsid w:val="00FE3A57"/>
    <w:rPr>
      <w:vertAlign w:val="superscript"/>
    </w:rPr>
  </w:style>
  <w:style w:type="paragraph" w:styleId="EndnoteText">
    <w:name w:val="endnote text"/>
    <w:basedOn w:val="Normal"/>
    <w:semiHidden/>
    <w:rsid w:val="00FE3A57"/>
    <w:pPr>
      <w:widowControl w:val="0"/>
      <w:jc w:val="both"/>
    </w:pPr>
    <w:rPr>
      <w:rFonts w:ascii="Courier" w:hAnsi="Courier"/>
      <w:sz w:val="22"/>
      <w:lang w:val="en-GB" w:eastAsia="sv-SE"/>
    </w:rPr>
  </w:style>
  <w:style w:type="paragraph" w:customStyle="1" w:styleId="bijschrift">
    <w:name w:val="bijschrift"/>
    <w:basedOn w:val="Normal"/>
    <w:rsid w:val="00887E2F"/>
    <w:rPr>
      <w:sz w:val="24"/>
      <w:lang w:eastAsia="sv-SE"/>
    </w:rPr>
  </w:style>
  <w:style w:type="paragraph" w:styleId="Header">
    <w:name w:val="header"/>
    <w:aliases w:val="Header1"/>
    <w:basedOn w:val="Normal"/>
    <w:rsid w:val="00595E80"/>
    <w:pPr>
      <w:tabs>
        <w:tab w:val="center" w:pos="4153"/>
        <w:tab w:val="right" w:pos="8306"/>
      </w:tabs>
    </w:pPr>
  </w:style>
  <w:style w:type="character" w:styleId="PageNumber">
    <w:name w:val="page number"/>
    <w:basedOn w:val="DefaultParagraphFont"/>
    <w:rsid w:val="00595E80"/>
  </w:style>
  <w:style w:type="paragraph" w:styleId="BodyText3">
    <w:name w:val="Body Text 3"/>
    <w:basedOn w:val="Normal"/>
    <w:rsid w:val="00173D00"/>
    <w:pPr>
      <w:spacing w:after="120"/>
    </w:pPr>
    <w:rPr>
      <w:sz w:val="16"/>
      <w:szCs w:val="16"/>
    </w:rPr>
  </w:style>
  <w:style w:type="paragraph" w:customStyle="1" w:styleId="List1">
    <w:name w:val="List1"/>
    <w:basedOn w:val="Normal"/>
    <w:rsid w:val="001F49C5"/>
    <w:pPr>
      <w:spacing w:before="60"/>
      <w:ind w:left="1134" w:hanging="567"/>
      <w:jc w:val="both"/>
    </w:pPr>
    <w:rPr>
      <w:color w:val="000000"/>
      <w:sz w:val="22"/>
      <w:lang w:val="en-GB" w:eastAsia="en-GB"/>
    </w:rPr>
  </w:style>
  <w:style w:type="paragraph" w:customStyle="1" w:styleId="Normalenkel">
    <w:name w:val="Normalenkel"/>
    <w:basedOn w:val="Normal"/>
    <w:rsid w:val="00BC08A6"/>
    <w:rPr>
      <w:sz w:val="24"/>
      <w:szCs w:val="22"/>
      <w:lang w:val="sv-SE" w:eastAsia="fr-FR"/>
    </w:rPr>
  </w:style>
  <w:style w:type="paragraph" w:styleId="TOAHeading">
    <w:name w:val="toa heading"/>
    <w:basedOn w:val="Normal"/>
    <w:next w:val="Normal"/>
    <w:semiHidden/>
    <w:rsid w:val="00BC08A6"/>
    <w:pPr>
      <w:tabs>
        <w:tab w:val="left" w:pos="9000"/>
        <w:tab w:val="right" w:pos="9360"/>
      </w:tabs>
      <w:suppressAutoHyphens/>
    </w:pPr>
    <w:rPr>
      <w:lang w:val="en-US" w:eastAsia="en-GB"/>
    </w:rPr>
  </w:style>
  <w:style w:type="paragraph" w:customStyle="1" w:styleId="Corinne">
    <w:name w:val="Corinne"/>
    <w:basedOn w:val="Heading3"/>
    <w:rsid w:val="00BC08A6"/>
    <w:pPr>
      <w:spacing w:after="120"/>
    </w:pPr>
    <w:rPr>
      <w:rFonts w:ascii="Arial" w:hAnsi="Arial"/>
      <w:sz w:val="28"/>
    </w:rPr>
  </w:style>
  <w:style w:type="paragraph" w:customStyle="1" w:styleId="Corinne2">
    <w:name w:val="Corinne2"/>
    <w:basedOn w:val="Corinne"/>
    <w:rsid w:val="00BC08A6"/>
    <w:rPr>
      <w:sz w:val="24"/>
    </w:rPr>
  </w:style>
  <w:style w:type="paragraph" w:styleId="BalloonText">
    <w:name w:val="Balloon Text"/>
    <w:basedOn w:val="Normal"/>
    <w:semiHidden/>
    <w:rsid w:val="00AD35E2"/>
    <w:rPr>
      <w:rFonts w:ascii="Tahoma" w:hAnsi="Tahoma" w:cs="Tahoma"/>
      <w:sz w:val="16"/>
      <w:szCs w:val="16"/>
    </w:rPr>
  </w:style>
  <w:style w:type="table" w:styleId="TableGrid">
    <w:name w:val="Table Grid"/>
    <w:basedOn w:val="TableNormal"/>
    <w:rsid w:val="00296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atznorm">
    <w:name w:val="Absatz_norm"/>
    <w:basedOn w:val="Normal"/>
    <w:rsid w:val="00CF6A57"/>
    <w:pPr>
      <w:tabs>
        <w:tab w:val="left" w:pos="284"/>
        <w:tab w:val="left" w:pos="567"/>
        <w:tab w:val="left" w:pos="851"/>
        <w:tab w:val="left" w:pos="1134"/>
      </w:tabs>
      <w:overflowPunct w:val="0"/>
      <w:autoSpaceDE w:val="0"/>
      <w:autoSpaceDN w:val="0"/>
      <w:adjustRightInd w:val="0"/>
      <w:spacing w:line="264" w:lineRule="atLeast"/>
      <w:jc w:val="both"/>
      <w:textAlignment w:val="baseline"/>
    </w:pPr>
    <w:rPr>
      <w:sz w:val="22"/>
      <w:lang w:val="en-GB" w:eastAsia="de-DE"/>
    </w:rPr>
  </w:style>
  <w:style w:type="paragraph" w:customStyle="1" w:styleId="Absatzeing05">
    <w:name w:val="Absatz_eing_0.5"/>
    <w:basedOn w:val="Absatznorm"/>
    <w:rsid w:val="00CF6A57"/>
    <w:pPr>
      <w:ind w:left="284" w:hanging="284"/>
    </w:pPr>
  </w:style>
  <w:style w:type="character" w:styleId="Strong">
    <w:name w:val="Strong"/>
    <w:basedOn w:val="DefaultParagraphFont"/>
    <w:qFormat/>
    <w:rsid w:val="00CF6A57"/>
    <w:rPr>
      <w:b/>
      <w:bCs/>
    </w:rPr>
  </w:style>
  <w:style w:type="paragraph" w:customStyle="1" w:styleId="40BlocksatzTextkrper">
    <w:name w:val="40–Blocksatz Textkörper"/>
    <w:basedOn w:val="Normal"/>
    <w:rsid w:val="00CF6A57"/>
    <w:pPr>
      <w:spacing w:after="270" w:line="270" w:lineRule="exact"/>
      <w:jc w:val="both"/>
    </w:pPr>
    <w:rPr>
      <w:snapToGrid w:val="0"/>
      <w:sz w:val="22"/>
      <w:lang w:val="de-CH" w:eastAsia="de-DE"/>
    </w:rPr>
  </w:style>
  <w:style w:type="paragraph" w:styleId="TOC1">
    <w:name w:val="toc 1"/>
    <w:basedOn w:val="Normal"/>
    <w:next w:val="Normal"/>
    <w:autoRedefine/>
    <w:semiHidden/>
    <w:rsid w:val="000532FA"/>
  </w:style>
  <w:style w:type="paragraph" w:styleId="TOC2">
    <w:name w:val="toc 2"/>
    <w:basedOn w:val="Normal"/>
    <w:next w:val="Normal"/>
    <w:autoRedefine/>
    <w:semiHidden/>
    <w:rsid w:val="000532FA"/>
    <w:pPr>
      <w:ind w:left="200"/>
    </w:pPr>
  </w:style>
  <w:style w:type="paragraph" w:styleId="TOC3">
    <w:name w:val="toc 3"/>
    <w:basedOn w:val="Normal"/>
    <w:next w:val="Normal"/>
    <w:autoRedefine/>
    <w:semiHidden/>
    <w:rsid w:val="000532FA"/>
    <w:pPr>
      <w:ind w:left="400"/>
    </w:pPr>
  </w:style>
  <w:style w:type="character" w:styleId="Hyperlink">
    <w:name w:val="Hyperlink"/>
    <w:basedOn w:val="DefaultParagraphFont"/>
    <w:rsid w:val="000532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6198</Words>
  <Characters>35330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Implementation Reporting Format for PARCOM Decision 95/1 on </vt:lpstr>
    </vt:vector>
  </TitlesOfParts>
  <Company>Hewlett-Packard Company</Company>
  <LinksUpToDate>false</LinksUpToDate>
  <CharactersWithSpaces>41446</CharactersWithSpaces>
  <SharedDoc>false</SharedDoc>
  <HLinks>
    <vt:vector size="132" baseType="variant">
      <vt:variant>
        <vt:i4>1114163</vt:i4>
      </vt:variant>
      <vt:variant>
        <vt:i4>128</vt:i4>
      </vt:variant>
      <vt:variant>
        <vt:i4>0</vt:i4>
      </vt:variant>
      <vt:variant>
        <vt:i4>5</vt:i4>
      </vt:variant>
      <vt:variant>
        <vt:lpwstr/>
      </vt:variant>
      <vt:variant>
        <vt:lpwstr>_Toc145475036</vt:lpwstr>
      </vt:variant>
      <vt:variant>
        <vt:i4>1114163</vt:i4>
      </vt:variant>
      <vt:variant>
        <vt:i4>122</vt:i4>
      </vt:variant>
      <vt:variant>
        <vt:i4>0</vt:i4>
      </vt:variant>
      <vt:variant>
        <vt:i4>5</vt:i4>
      </vt:variant>
      <vt:variant>
        <vt:lpwstr/>
      </vt:variant>
      <vt:variant>
        <vt:lpwstr>_Toc145475035</vt:lpwstr>
      </vt:variant>
      <vt:variant>
        <vt:i4>1114163</vt:i4>
      </vt:variant>
      <vt:variant>
        <vt:i4>116</vt:i4>
      </vt:variant>
      <vt:variant>
        <vt:i4>0</vt:i4>
      </vt:variant>
      <vt:variant>
        <vt:i4>5</vt:i4>
      </vt:variant>
      <vt:variant>
        <vt:lpwstr/>
      </vt:variant>
      <vt:variant>
        <vt:lpwstr>_Toc145475034</vt:lpwstr>
      </vt:variant>
      <vt:variant>
        <vt:i4>1114163</vt:i4>
      </vt:variant>
      <vt:variant>
        <vt:i4>110</vt:i4>
      </vt:variant>
      <vt:variant>
        <vt:i4>0</vt:i4>
      </vt:variant>
      <vt:variant>
        <vt:i4>5</vt:i4>
      </vt:variant>
      <vt:variant>
        <vt:lpwstr/>
      </vt:variant>
      <vt:variant>
        <vt:lpwstr>_Toc145475033</vt:lpwstr>
      </vt:variant>
      <vt:variant>
        <vt:i4>1114163</vt:i4>
      </vt:variant>
      <vt:variant>
        <vt:i4>104</vt:i4>
      </vt:variant>
      <vt:variant>
        <vt:i4>0</vt:i4>
      </vt:variant>
      <vt:variant>
        <vt:i4>5</vt:i4>
      </vt:variant>
      <vt:variant>
        <vt:lpwstr/>
      </vt:variant>
      <vt:variant>
        <vt:lpwstr>_Toc145475032</vt:lpwstr>
      </vt:variant>
      <vt:variant>
        <vt:i4>1114163</vt:i4>
      </vt:variant>
      <vt:variant>
        <vt:i4>98</vt:i4>
      </vt:variant>
      <vt:variant>
        <vt:i4>0</vt:i4>
      </vt:variant>
      <vt:variant>
        <vt:i4>5</vt:i4>
      </vt:variant>
      <vt:variant>
        <vt:lpwstr/>
      </vt:variant>
      <vt:variant>
        <vt:lpwstr>_Toc145475031</vt:lpwstr>
      </vt:variant>
      <vt:variant>
        <vt:i4>1114163</vt:i4>
      </vt:variant>
      <vt:variant>
        <vt:i4>92</vt:i4>
      </vt:variant>
      <vt:variant>
        <vt:i4>0</vt:i4>
      </vt:variant>
      <vt:variant>
        <vt:i4>5</vt:i4>
      </vt:variant>
      <vt:variant>
        <vt:lpwstr/>
      </vt:variant>
      <vt:variant>
        <vt:lpwstr>_Toc145475030</vt:lpwstr>
      </vt:variant>
      <vt:variant>
        <vt:i4>1048627</vt:i4>
      </vt:variant>
      <vt:variant>
        <vt:i4>86</vt:i4>
      </vt:variant>
      <vt:variant>
        <vt:i4>0</vt:i4>
      </vt:variant>
      <vt:variant>
        <vt:i4>5</vt:i4>
      </vt:variant>
      <vt:variant>
        <vt:lpwstr/>
      </vt:variant>
      <vt:variant>
        <vt:lpwstr>_Toc145475029</vt:lpwstr>
      </vt:variant>
      <vt:variant>
        <vt:i4>1048627</vt:i4>
      </vt:variant>
      <vt:variant>
        <vt:i4>80</vt:i4>
      </vt:variant>
      <vt:variant>
        <vt:i4>0</vt:i4>
      </vt:variant>
      <vt:variant>
        <vt:i4>5</vt:i4>
      </vt:variant>
      <vt:variant>
        <vt:lpwstr/>
      </vt:variant>
      <vt:variant>
        <vt:lpwstr>_Toc145475028</vt:lpwstr>
      </vt:variant>
      <vt:variant>
        <vt:i4>1048627</vt:i4>
      </vt:variant>
      <vt:variant>
        <vt:i4>74</vt:i4>
      </vt:variant>
      <vt:variant>
        <vt:i4>0</vt:i4>
      </vt:variant>
      <vt:variant>
        <vt:i4>5</vt:i4>
      </vt:variant>
      <vt:variant>
        <vt:lpwstr/>
      </vt:variant>
      <vt:variant>
        <vt:lpwstr>_Toc145475027</vt:lpwstr>
      </vt:variant>
      <vt:variant>
        <vt:i4>1048627</vt:i4>
      </vt:variant>
      <vt:variant>
        <vt:i4>68</vt:i4>
      </vt:variant>
      <vt:variant>
        <vt:i4>0</vt:i4>
      </vt:variant>
      <vt:variant>
        <vt:i4>5</vt:i4>
      </vt:variant>
      <vt:variant>
        <vt:lpwstr/>
      </vt:variant>
      <vt:variant>
        <vt:lpwstr>_Toc145475026</vt:lpwstr>
      </vt:variant>
      <vt:variant>
        <vt:i4>1048627</vt:i4>
      </vt:variant>
      <vt:variant>
        <vt:i4>62</vt:i4>
      </vt:variant>
      <vt:variant>
        <vt:i4>0</vt:i4>
      </vt:variant>
      <vt:variant>
        <vt:i4>5</vt:i4>
      </vt:variant>
      <vt:variant>
        <vt:lpwstr/>
      </vt:variant>
      <vt:variant>
        <vt:lpwstr>_Toc145475025</vt:lpwstr>
      </vt:variant>
      <vt:variant>
        <vt:i4>1048627</vt:i4>
      </vt:variant>
      <vt:variant>
        <vt:i4>56</vt:i4>
      </vt:variant>
      <vt:variant>
        <vt:i4>0</vt:i4>
      </vt:variant>
      <vt:variant>
        <vt:i4>5</vt:i4>
      </vt:variant>
      <vt:variant>
        <vt:lpwstr/>
      </vt:variant>
      <vt:variant>
        <vt:lpwstr>_Toc145475024</vt:lpwstr>
      </vt:variant>
      <vt:variant>
        <vt:i4>1048627</vt:i4>
      </vt:variant>
      <vt:variant>
        <vt:i4>50</vt:i4>
      </vt:variant>
      <vt:variant>
        <vt:i4>0</vt:i4>
      </vt:variant>
      <vt:variant>
        <vt:i4>5</vt:i4>
      </vt:variant>
      <vt:variant>
        <vt:lpwstr/>
      </vt:variant>
      <vt:variant>
        <vt:lpwstr>_Toc145475023</vt:lpwstr>
      </vt:variant>
      <vt:variant>
        <vt:i4>1048627</vt:i4>
      </vt:variant>
      <vt:variant>
        <vt:i4>44</vt:i4>
      </vt:variant>
      <vt:variant>
        <vt:i4>0</vt:i4>
      </vt:variant>
      <vt:variant>
        <vt:i4>5</vt:i4>
      </vt:variant>
      <vt:variant>
        <vt:lpwstr/>
      </vt:variant>
      <vt:variant>
        <vt:lpwstr>_Toc145475022</vt:lpwstr>
      </vt:variant>
      <vt:variant>
        <vt:i4>1048627</vt:i4>
      </vt:variant>
      <vt:variant>
        <vt:i4>38</vt:i4>
      </vt:variant>
      <vt:variant>
        <vt:i4>0</vt:i4>
      </vt:variant>
      <vt:variant>
        <vt:i4>5</vt:i4>
      </vt:variant>
      <vt:variant>
        <vt:lpwstr/>
      </vt:variant>
      <vt:variant>
        <vt:lpwstr>_Toc145475021</vt:lpwstr>
      </vt:variant>
      <vt:variant>
        <vt:i4>1048627</vt:i4>
      </vt:variant>
      <vt:variant>
        <vt:i4>32</vt:i4>
      </vt:variant>
      <vt:variant>
        <vt:i4>0</vt:i4>
      </vt:variant>
      <vt:variant>
        <vt:i4>5</vt:i4>
      </vt:variant>
      <vt:variant>
        <vt:lpwstr/>
      </vt:variant>
      <vt:variant>
        <vt:lpwstr>_Toc145475020</vt:lpwstr>
      </vt:variant>
      <vt:variant>
        <vt:i4>1245235</vt:i4>
      </vt:variant>
      <vt:variant>
        <vt:i4>26</vt:i4>
      </vt:variant>
      <vt:variant>
        <vt:i4>0</vt:i4>
      </vt:variant>
      <vt:variant>
        <vt:i4>5</vt:i4>
      </vt:variant>
      <vt:variant>
        <vt:lpwstr/>
      </vt:variant>
      <vt:variant>
        <vt:lpwstr>_Toc145475019</vt:lpwstr>
      </vt:variant>
      <vt:variant>
        <vt:i4>1245235</vt:i4>
      </vt:variant>
      <vt:variant>
        <vt:i4>20</vt:i4>
      </vt:variant>
      <vt:variant>
        <vt:i4>0</vt:i4>
      </vt:variant>
      <vt:variant>
        <vt:i4>5</vt:i4>
      </vt:variant>
      <vt:variant>
        <vt:lpwstr/>
      </vt:variant>
      <vt:variant>
        <vt:lpwstr>_Toc145475018</vt:lpwstr>
      </vt:variant>
      <vt:variant>
        <vt:i4>1245235</vt:i4>
      </vt:variant>
      <vt:variant>
        <vt:i4>14</vt:i4>
      </vt:variant>
      <vt:variant>
        <vt:i4>0</vt:i4>
      </vt:variant>
      <vt:variant>
        <vt:i4>5</vt:i4>
      </vt:variant>
      <vt:variant>
        <vt:lpwstr/>
      </vt:variant>
      <vt:variant>
        <vt:lpwstr>_Toc145475017</vt:lpwstr>
      </vt:variant>
      <vt:variant>
        <vt:i4>1245235</vt:i4>
      </vt:variant>
      <vt:variant>
        <vt:i4>8</vt:i4>
      </vt:variant>
      <vt:variant>
        <vt:i4>0</vt:i4>
      </vt:variant>
      <vt:variant>
        <vt:i4>5</vt:i4>
      </vt:variant>
      <vt:variant>
        <vt:lpwstr/>
      </vt:variant>
      <vt:variant>
        <vt:lpwstr>_Toc145475016</vt:lpwstr>
      </vt:variant>
      <vt:variant>
        <vt:i4>1245235</vt:i4>
      </vt:variant>
      <vt:variant>
        <vt:i4>2</vt:i4>
      </vt:variant>
      <vt:variant>
        <vt:i4>0</vt:i4>
      </vt:variant>
      <vt:variant>
        <vt:i4>5</vt:i4>
      </vt:variant>
      <vt:variant>
        <vt:lpwstr/>
      </vt:variant>
      <vt:variant>
        <vt:lpwstr>_Toc145475015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Reporting Format for PARCOM Decision 95/1 on</dc:title>
  <dc:creator>Bo Nyström</dc:creator>
  <cp:lastModifiedBy>Eleanor Dening</cp:lastModifiedBy>
  <cp:revision>2</cp:revision>
  <dcterms:created xsi:type="dcterms:W3CDTF">2019-05-17T10:12:00Z</dcterms:created>
  <dcterms:modified xsi:type="dcterms:W3CDTF">2019-05-17T10:12:00Z</dcterms:modified>
</cp:coreProperties>
</file>